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72A" w:rsidRDefault="00E141B4" w:rsidP="006C2184">
      <w:pPr>
        <w:pStyle w:val="Heading1"/>
        <w:jc w:val="right"/>
        <w:rPr>
          <w:ins w:id="0" w:author="Angela HARASENIUC" w:date="2025-03-20T11:17:00Z"/>
          <w:rStyle w:val="Hyperlink"/>
          <w:rFonts w:cstheme="minorHAnsi"/>
          <w:color w:val="auto"/>
          <w:sz w:val="22"/>
          <w:szCs w:val="22"/>
        </w:rPr>
      </w:pPr>
      <w:r w:rsidRPr="00E141B4">
        <w:rPr>
          <w:rStyle w:val="Hyperlink"/>
          <w:rFonts w:cstheme="minorHAnsi"/>
          <w:color w:val="auto"/>
          <w:sz w:val="22"/>
          <w:szCs w:val="22"/>
        </w:rPr>
        <w:t xml:space="preserve">Anexa 11 - Declaratie </w:t>
      </w:r>
      <w:ins w:id="1" w:author="Angela HARASENIUC" w:date="2025-03-20T11:17:00Z">
        <w:r w:rsidR="006C2184">
          <w:rPr>
            <w:rStyle w:val="Hyperlink"/>
            <w:rFonts w:cstheme="minorHAnsi"/>
            <w:color w:val="auto"/>
            <w:sz w:val="22"/>
            <w:szCs w:val="22"/>
          </w:rPr>
          <w:t xml:space="preserve">privind </w:t>
        </w:r>
      </w:ins>
      <w:r w:rsidRPr="00E141B4">
        <w:rPr>
          <w:rStyle w:val="Hyperlink"/>
          <w:rFonts w:cstheme="minorHAnsi"/>
          <w:color w:val="auto"/>
          <w:sz w:val="22"/>
          <w:szCs w:val="22"/>
        </w:rPr>
        <w:t>incadrare</w:t>
      </w:r>
      <w:ins w:id="2" w:author="Angela HARASENIUC" w:date="2025-03-20T11:17:00Z">
        <w:r w:rsidR="006C2184">
          <w:rPr>
            <w:rStyle w:val="Hyperlink"/>
            <w:rFonts w:cstheme="minorHAnsi"/>
            <w:color w:val="auto"/>
            <w:sz w:val="22"/>
            <w:szCs w:val="22"/>
          </w:rPr>
          <w:t>a</w:t>
        </w:r>
      </w:ins>
      <w:r w:rsidRPr="00E141B4">
        <w:rPr>
          <w:rStyle w:val="Hyperlink"/>
          <w:rFonts w:cstheme="minorHAnsi"/>
          <w:color w:val="auto"/>
          <w:sz w:val="22"/>
          <w:szCs w:val="22"/>
        </w:rPr>
        <w:t xml:space="preserve"> in categoria de micro-intreprindere si</w:t>
      </w:r>
      <w:ins w:id="3" w:author="Angela HARASENIUC" w:date="2025-03-20T11:17:00Z">
        <w:r w:rsidR="006C2184">
          <w:rPr>
            <w:rStyle w:val="Hyperlink"/>
            <w:rFonts w:cstheme="minorHAnsi"/>
            <w:color w:val="auto"/>
            <w:sz w:val="22"/>
            <w:szCs w:val="22"/>
          </w:rPr>
          <w:t>/sau</w:t>
        </w:r>
      </w:ins>
      <w:r w:rsidRPr="00E141B4">
        <w:rPr>
          <w:rStyle w:val="Hyperlink"/>
          <w:rFonts w:cstheme="minorHAnsi"/>
          <w:color w:val="auto"/>
          <w:sz w:val="22"/>
          <w:szCs w:val="22"/>
        </w:rPr>
        <w:t xml:space="preserve"> intreprindere mica</w:t>
      </w:r>
      <w:ins w:id="4" w:author="Angela HARASENIUC" w:date="2025-03-20T11:16:00Z">
        <w:r w:rsidR="0075772A">
          <w:rPr>
            <w:rStyle w:val="Hyperlink"/>
            <w:rFonts w:cstheme="minorHAnsi"/>
            <w:color w:val="auto"/>
            <w:sz w:val="22"/>
            <w:szCs w:val="22"/>
          </w:rPr>
          <w:t xml:space="preserve">, </w:t>
        </w:r>
      </w:ins>
    </w:p>
    <w:p w:rsidR="0054429E" w:rsidRDefault="0075772A" w:rsidP="006C2184">
      <w:pPr>
        <w:pStyle w:val="Heading1"/>
        <w:jc w:val="right"/>
        <w:rPr>
          <w:ins w:id="5" w:author="Angela HARASENIUC" w:date="2025-03-20T11:16:00Z"/>
          <w:rStyle w:val="Hyperlink"/>
          <w:rFonts w:cstheme="minorHAnsi"/>
          <w:color w:val="auto"/>
          <w:sz w:val="22"/>
          <w:szCs w:val="22"/>
        </w:rPr>
      </w:pPr>
      <w:ins w:id="6" w:author="Angela HARASENIUC" w:date="2025-03-20T11:16:00Z">
        <w:r>
          <w:rPr>
            <w:rStyle w:val="Hyperlink"/>
            <w:rFonts w:cstheme="minorHAnsi"/>
            <w:color w:val="auto"/>
            <w:sz w:val="22"/>
            <w:szCs w:val="22"/>
          </w:rPr>
          <w:t>la Ghidul de implementare DR 36</w:t>
        </w:r>
      </w:ins>
    </w:p>
    <w:p w:rsidR="0075772A" w:rsidRPr="006C2184" w:rsidRDefault="0075772A" w:rsidP="006C2184"/>
    <w:p w:rsidR="0054429E" w:rsidRPr="00E141B4" w:rsidRDefault="0054429E" w:rsidP="0054429E">
      <w:pPr>
        <w:ind w:left="2160" w:hanging="2160"/>
        <w:jc w:val="right"/>
        <w:rPr>
          <w:rFonts w:asciiTheme="minorHAnsi" w:hAnsiTheme="minorHAnsi" w:cstheme="minorHAnsi"/>
          <w:sz w:val="22"/>
          <w:szCs w:val="22"/>
        </w:rPr>
      </w:pPr>
    </w:p>
    <w:p w:rsidR="0054429E" w:rsidRPr="00E141B4" w:rsidRDefault="0054429E" w:rsidP="0054429E">
      <w:pPr>
        <w:rPr>
          <w:rFonts w:asciiTheme="minorHAnsi" w:hAnsiTheme="minorHAnsi" w:cstheme="minorHAnsi"/>
          <w:sz w:val="22"/>
          <w:szCs w:val="22"/>
        </w:rPr>
      </w:pP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şi</w:t>
      </w:r>
      <w:ins w:id="7" w:author="Angela HARASENIUC" w:date="2025-03-20T11:17:00Z">
        <w:r w:rsidR="006C2184">
          <w:rPr>
            <w:rFonts w:asciiTheme="minorHAnsi" w:hAnsiTheme="minorHAnsi" w:cstheme="minorHAnsi"/>
            <w:b/>
            <w:bCs/>
            <w:sz w:val="22"/>
            <w:szCs w:val="22"/>
          </w:rPr>
          <w:t>/sau</w:t>
        </w:r>
      </w:ins>
      <w:bookmarkStart w:id="8" w:name="_GoBack"/>
      <w:bookmarkEnd w:id="8"/>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ins w:id="9" w:author="Angela HARASENIUC" w:date="2025-03-20T10:43:00Z">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ins>
      <w:r w:rsidRPr="00E141B4">
        <w:rPr>
          <w:rFonts w:asciiTheme="minorHAnsi" w:hAnsiTheme="minorHAnsi" w:cstheme="minorHAnsi"/>
          <w:sz w:val="22"/>
          <w:szCs w:val="22"/>
        </w:rPr>
        <w:t>]</w:t>
      </w:r>
    </w:p>
    <w:p w:rsidR="0054429E" w:rsidRPr="00E141B4" w:rsidRDefault="0054429E" w:rsidP="0054429E">
      <w:pPr>
        <w:autoSpaceDE w:val="0"/>
        <w:autoSpaceDN w:val="0"/>
        <w:adjustRightInd w:val="0"/>
        <w:rPr>
          <w:rFonts w:asciiTheme="minorHAnsi" w:hAnsiTheme="minorHAnsi" w:cstheme="minorHAnsi"/>
          <w:b/>
          <w:bCs/>
          <w:sz w:val="22"/>
          <w:szCs w:val="22"/>
        </w:rPr>
      </w:pPr>
    </w:p>
    <w:p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rsidR="0054429E" w:rsidRPr="00E141B4" w:rsidRDefault="0054429E" w:rsidP="0054429E">
      <w:pPr>
        <w:pStyle w:val="BodyText"/>
        <w:rPr>
          <w:rFonts w:asciiTheme="minorHAnsi" w:hAnsiTheme="minorHAnsi" w:cstheme="minorHAnsi"/>
          <w:sz w:val="22"/>
          <w:szCs w:val="22"/>
        </w:rPr>
      </w:pPr>
    </w:p>
    <w:p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sz w:val="22"/>
          <w:szCs w:val="22"/>
        </w:rPr>
      </w:pPr>
    </w:p>
    <w:p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rsidR="0054429E" w:rsidRPr="00E141B4" w:rsidRDefault="0054429E" w:rsidP="0054429E">
      <w:pPr>
        <w:rPr>
          <w:rFonts w:asciiTheme="minorHAnsi" w:hAnsiTheme="minorHAnsi" w:cstheme="minorHAnsi"/>
          <w:b/>
          <w:sz w:val="22"/>
          <w:szCs w:val="22"/>
        </w:rPr>
      </w:pPr>
      <w:bookmarkStart w:id="10" w:name="_Toc145430366"/>
      <w:r w:rsidRPr="00E141B4">
        <w:rPr>
          <w:rFonts w:asciiTheme="minorHAnsi" w:hAnsiTheme="minorHAnsi" w:cstheme="minorHAnsi"/>
          <w:b/>
          <w:sz w:val="22"/>
          <w:szCs w:val="22"/>
        </w:rPr>
        <w:t>II. Tipul întreprinderii</w:t>
      </w:r>
      <w:bookmarkEnd w:id="10"/>
    </w:p>
    <w:p w:rsidR="0054429E" w:rsidRPr="00E141B4" w:rsidRDefault="0054429E" w:rsidP="0054429E">
      <w:pPr>
        <w:rPr>
          <w:rFonts w:asciiTheme="minorHAnsi" w:hAnsiTheme="minorHAnsi" w:cstheme="minorHAnsi"/>
          <w:sz w:val="22"/>
          <w:szCs w:val="22"/>
        </w:rPr>
      </w:pPr>
    </w:p>
    <w:p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E141B4" w:rsidRDefault="0054429E" w:rsidP="0054429E">
      <w:pPr>
        <w:autoSpaceDE w:val="0"/>
        <w:autoSpaceDN w:val="0"/>
        <w:adjustRightInd w:val="0"/>
        <w:rPr>
          <w:rFonts w:asciiTheme="minorHAnsi" w:hAnsiTheme="minorHAnsi" w:cstheme="minorHAnsi"/>
          <w:b/>
          <w:bCs/>
          <w:sz w:val="22"/>
          <w:szCs w:val="22"/>
        </w:rPr>
      </w:pPr>
    </w:p>
    <w:p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FootnoteReference"/>
          <w:rFonts w:asciiTheme="minorHAnsi" w:hAnsiTheme="minorHAnsi" w:cstheme="minorHAnsi"/>
          <w:b/>
          <w:bCs/>
          <w:sz w:val="22"/>
          <w:szCs w:val="22"/>
        </w:rPr>
        <w:footnoteReference w:id="2"/>
      </w:r>
    </w:p>
    <w:p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9"/>
        <w:gridCol w:w="1600"/>
        <w:gridCol w:w="1789"/>
        <w:gridCol w:w="3011"/>
      </w:tblGrid>
      <w:tr w:rsidR="0054429E" w:rsidRPr="00E141B4" w:rsidTr="00327496">
        <w:trPr>
          <w:cantSplit/>
        </w:trPr>
        <w:tc>
          <w:tcPr>
            <w:tcW w:w="9599" w:type="dxa"/>
            <w:gridSpan w:val="4"/>
          </w:tcPr>
          <w:p w:rsidR="0054429E" w:rsidRPr="00E141B4" w:rsidRDefault="0054429E" w:rsidP="00327496">
            <w:pPr>
              <w:rPr>
                <w:rFonts w:asciiTheme="minorHAnsi" w:hAnsiTheme="minorHAnsi" w:cstheme="minorHAnsi"/>
                <w:b/>
              </w:rPr>
            </w:pPr>
            <w:bookmarkStart w:id="11" w:name="_Toc145430367"/>
            <w:bookmarkStart w:id="12" w:name="_Toc145514117"/>
            <w:r w:rsidRPr="00E141B4">
              <w:rPr>
                <w:rFonts w:asciiTheme="minorHAnsi" w:hAnsiTheme="minorHAnsi" w:cstheme="minorHAnsi"/>
                <w:b/>
                <w:sz w:val="22"/>
                <w:szCs w:val="22"/>
              </w:rPr>
              <w:t>Exerciţiul financiar de referinţă</w:t>
            </w:r>
            <w:r w:rsidRPr="00E141B4">
              <w:rPr>
                <w:rStyle w:val="FootnoteReference"/>
                <w:rFonts w:asciiTheme="minorHAnsi" w:hAnsiTheme="minorHAnsi" w:cstheme="minorHAnsi"/>
                <w:b/>
                <w:sz w:val="22"/>
                <w:szCs w:val="22"/>
              </w:rPr>
              <w:footnoteReference w:id="3"/>
            </w:r>
            <w:bookmarkEnd w:id="11"/>
            <w:bookmarkEnd w:id="12"/>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Numărul mediu anual de salariaţi</w:t>
            </w:r>
          </w:p>
        </w:tc>
        <w:tc>
          <w:tcPr>
            <w:tcW w:w="3389" w:type="dxa"/>
            <w:gridSpan w:val="2"/>
          </w:tcPr>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Cifra de afaceri anuală netă (mii lei/mii  €)</w:t>
            </w:r>
          </w:p>
        </w:tc>
        <w:tc>
          <w:tcPr>
            <w:tcW w:w="3011" w:type="dxa"/>
          </w:tcPr>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Active totale(mii lei/ mii  €)</w:t>
            </w:r>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E141B4"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E141B4" w:rsidRDefault="0054429E" w:rsidP="00327496">
            <w:pPr>
              <w:autoSpaceDE w:val="0"/>
              <w:autoSpaceDN w:val="0"/>
              <w:adjustRightInd w:val="0"/>
              <w:jc w:val="center"/>
              <w:rPr>
                <w:rFonts w:asciiTheme="minorHAnsi" w:hAnsiTheme="minorHAnsi" w:cstheme="minorHAnsi"/>
                <w:b/>
                <w:bCs/>
              </w:rPr>
            </w:pPr>
          </w:p>
        </w:tc>
      </w:tr>
      <w:tr w:rsidR="0054429E" w:rsidRPr="00E141B4" w:rsidTr="00327496">
        <w:tc>
          <w:tcPr>
            <w:tcW w:w="3199" w:type="dxa"/>
          </w:tcPr>
          <w:p w:rsidR="0054429E" w:rsidRPr="00E141B4"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E141B4"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E141B4" w:rsidRDefault="0054429E" w:rsidP="00327496">
            <w:pPr>
              <w:autoSpaceDE w:val="0"/>
              <w:autoSpaceDN w:val="0"/>
              <w:adjustRightInd w:val="0"/>
              <w:jc w:val="center"/>
              <w:rPr>
                <w:rFonts w:asciiTheme="minorHAnsi" w:hAnsiTheme="minorHAnsi" w:cstheme="minorHAnsi"/>
                <w:b/>
                <w:bCs/>
              </w:rPr>
            </w:pPr>
          </w:p>
        </w:tc>
      </w:tr>
      <w:tr w:rsidR="0054429E" w:rsidRPr="00E141B4"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rsidR="0054429E" w:rsidRPr="00E141B4" w:rsidRDefault="0054429E" w:rsidP="00327496">
            <w:pPr>
              <w:autoSpaceDE w:val="0"/>
              <w:autoSpaceDN w:val="0"/>
              <w:adjustRightInd w:val="0"/>
              <w:jc w:val="both"/>
              <w:rPr>
                <w:rFonts w:asciiTheme="minorHAnsi" w:hAnsiTheme="minorHAnsi" w:cstheme="minorHAnsi"/>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gridSpan w:val="2"/>
          </w:tcPr>
          <w:p w:rsidR="0054429E" w:rsidRPr="00E141B4" w:rsidRDefault="0054429E" w:rsidP="00327496">
            <w:pPr>
              <w:autoSpaceDE w:val="0"/>
              <w:autoSpaceDN w:val="0"/>
              <w:adjustRightInd w:val="0"/>
              <w:rPr>
                <w:rFonts w:asciiTheme="minorHAnsi" w:hAnsiTheme="minorHAnsi" w:cstheme="minorHAnsi"/>
                <w:b/>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rsidR="0054429E" w:rsidRPr="00E141B4" w:rsidRDefault="0054429E" w:rsidP="00327496">
            <w:pPr>
              <w:autoSpaceDE w:val="0"/>
              <w:autoSpaceDN w:val="0"/>
              <w:adjustRightInd w:val="0"/>
              <w:ind w:left="601" w:hanging="601"/>
              <w:rPr>
                <w:rFonts w:asciiTheme="minorHAnsi" w:hAnsiTheme="minorHAnsi" w:cstheme="minorHAnsi"/>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rsidR="0054429E" w:rsidRPr="00E141B4" w:rsidRDefault="0054429E" w:rsidP="00327496">
            <w:pPr>
              <w:autoSpaceDE w:val="0"/>
              <w:autoSpaceDN w:val="0"/>
              <w:adjustRightInd w:val="0"/>
              <w:rPr>
                <w:rFonts w:asciiTheme="minorHAnsi" w:hAnsiTheme="minorHAnsi" w:cstheme="minorHAnsi"/>
              </w:rPr>
            </w:pPr>
          </w:p>
        </w:tc>
      </w:tr>
    </w:tbl>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rsidR="0054429E" w:rsidRPr="00E141B4" w:rsidRDefault="0054429E" w:rsidP="0054429E">
      <w:pPr>
        <w:autoSpaceDE w:val="0"/>
        <w:autoSpaceDN w:val="0"/>
        <w:adjustRightInd w:val="0"/>
        <w:rPr>
          <w:rFonts w:asciiTheme="minorHAnsi" w:hAnsiTheme="minorHAnsi" w:cstheme="minorHAnsi"/>
          <w:b/>
          <w:bCs/>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1440"/>
        <w:gridCol w:w="1980"/>
        <w:gridCol w:w="1800"/>
      </w:tblGrid>
      <w:tr w:rsidR="0054429E" w:rsidRPr="00E141B4"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vertAlign w:val="superscript"/>
              </w:rPr>
            </w:pPr>
            <w:bookmarkStart w:id="13" w:name="_Toc145430368"/>
            <w:bookmarkStart w:id="14" w:name="_Toc145514118"/>
            <w:r w:rsidRPr="00E141B4">
              <w:rPr>
                <w:rFonts w:asciiTheme="minorHAnsi" w:hAnsiTheme="minorHAnsi" w:cstheme="minorHAnsi"/>
                <w:b/>
                <w:sz w:val="22"/>
                <w:szCs w:val="22"/>
              </w:rPr>
              <w:t>Perioada de referinţă</w:t>
            </w:r>
            <w:bookmarkEnd w:id="13"/>
            <w:bookmarkEnd w:id="14"/>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xml:space="preserve">Total active </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b/>
                <w:bCs/>
                <w:color w:val="000000"/>
              </w:rPr>
            </w:pPr>
            <w:r w:rsidRPr="00E141B4">
              <w:rPr>
                <w:rFonts w:asciiTheme="minorHAnsi" w:hAnsiTheme="minorHAnsi" w:cstheme="minorHAnsi"/>
                <w:color w:val="000000"/>
                <w:sz w:val="22"/>
                <w:szCs w:val="22"/>
              </w:rPr>
              <w:t>1. Datele</w:t>
            </w:r>
            <w:r w:rsidRPr="00E141B4">
              <w:rPr>
                <w:rStyle w:val="FootnoteReference"/>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FootnoteReference"/>
                <w:rFonts w:asciiTheme="minorHAnsi" w:hAnsiTheme="minorHAnsi" w:cstheme="minorHAnsi"/>
                <w:color w:val="000000"/>
                <w:sz w:val="22"/>
                <w:szCs w:val="22"/>
              </w:rPr>
              <w:footnoteReference w:id="5"/>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color w:val="000000"/>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both"/>
              <w:rPr>
                <w:rFonts w:asciiTheme="minorHAnsi" w:hAnsiTheme="minorHAnsi" w:cstheme="minorHAnsi"/>
                <w:color w:val="000000"/>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r w:rsidR="0054429E" w:rsidRPr="00E141B4"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rPr>
            </w:pPr>
            <w:bookmarkStart w:id="15" w:name="_Toc145430369"/>
            <w:bookmarkStart w:id="16" w:name="_Toc145514119"/>
            <w:r w:rsidRPr="00E141B4">
              <w:rPr>
                <w:rFonts w:asciiTheme="minorHAnsi" w:hAnsiTheme="minorHAnsi" w:cstheme="minorHAnsi"/>
                <w:b/>
                <w:sz w:val="22"/>
                <w:szCs w:val="22"/>
              </w:rPr>
              <w:t>TOTAL</w:t>
            </w:r>
            <w:bookmarkEnd w:id="15"/>
            <w:bookmarkEnd w:id="16"/>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rPr>
            </w:pPr>
          </w:p>
        </w:tc>
        <w:tc>
          <w:tcPr>
            <w:tcW w:w="19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Del="00AF5479" w:rsidRDefault="0054429E" w:rsidP="0054429E">
      <w:pPr>
        <w:autoSpaceDE w:val="0"/>
        <w:autoSpaceDN w:val="0"/>
        <w:adjustRightInd w:val="0"/>
        <w:jc w:val="both"/>
        <w:rPr>
          <w:del w:id="17" w:author="Hp" w:date="2025-07-28T13:31:00Z"/>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rsidR="0054429E" w:rsidRPr="00E141B4" w:rsidDel="00AF5479" w:rsidRDefault="0054429E" w:rsidP="0054429E">
      <w:pPr>
        <w:autoSpaceDE w:val="0"/>
        <w:autoSpaceDN w:val="0"/>
        <w:adjustRightInd w:val="0"/>
        <w:rPr>
          <w:del w:id="18" w:author="Hp" w:date="2025-07-28T13:31:00Z"/>
          <w:rFonts w:asciiTheme="minorHAnsi" w:hAnsiTheme="minorHAnsi" w:cstheme="minorHAnsi"/>
          <w:color w:val="000000"/>
          <w:sz w:val="22"/>
          <w:szCs w:val="22"/>
        </w:rPr>
      </w:pPr>
    </w:p>
    <w:p w:rsidR="00000000" w:rsidRDefault="007A60BF">
      <w:pPr>
        <w:autoSpaceDE w:val="0"/>
        <w:autoSpaceDN w:val="0"/>
        <w:adjustRightInd w:val="0"/>
        <w:jc w:val="both"/>
        <w:rPr>
          <w:rFonts w:asciiTheme="minorHAnsi" w:hAnsiTheme="minorHAnsi" w:cstheme="minorHAnsi"/>
          <w:i/>
          <w:iCs/>
          <w:sz w:val="22"/>
          <w:szCs w:val="22"/>
          <w:lang w:val="fr-FR"/>
        </w:rPr>
        <w:pPrChange w:id="19" w:author="Hp" w:date="2025-07-28T13:31:00Z">
          <w:pPr>
            <w:autoSpaceDE w:val="0"/>
            <w:autoSpaceDN w:val="0"/>
            <w:adjustRightInd w:val="0"/>
          </w:pPr>
        </w:pPrChange>
      </w:pPr>
    </w:p>
    <w:p w:rsidR="0054429E" w:rsidRPr="00E141B4" w:rsidRDefault="0054429E" w:rsidP="0054429E">
      <w:pPr>
        <w:autoSpaceDE w:val="0"/>
        <w:autoSpaceDN w:val="0"/>
        <w:adjustRightInd w:val="0"/>
        <w:rPr>
          <w:rFonts w:asciiTheme="minorHAnsi" w:hAnsiTheme="minorHAnsi" w:cstheme="minorHAnsi"/>
          <w:i/>
          <w:iCs/>
          <w:sz w:val="22"/>
          <w:szCs w:val="22"/>
          <w:lang w:val="fr-FR"/>
        </w:rPr>
      </w:pPr>
    </w:p>
    <w:p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rsidR="0054429E" w:rsidRPr="00E141B4" w:rsidRDefault="0054429E" w:rsidP="0054429E">
      <w:pPr>
        <w:rPr>
          <w:rFonts w:asciiTheme="minorHAnsi" w:hAnsiTheme="minorHAnsi" w:cstheme="minorHAnsi"/>
          <w:color w:val="000000"/>
          <w:sz w:val="22"/>
          <w:szCs w:val="22"/>
        </w:rPr>
      </w:pPr>
    </w:p>
    <w:p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rsidR="0054429E" w:rsidRPr="00E141B4" w:rsidRDefault="0054429E" w:rsidP="0054429E">
      <w:pPr>
        <w:jc w:val="both"/>
        <w:rPr>
          <w:rFonts w:asciiTheme="minorHAnsi" w:hAnsiTheme="minorHAnsi" w:cstheme="minorHAnsi"/>
          <w:b/>
          <w:color w:val="000000"/>
          <w:sz w:val="22"/>
          <w:szCs w:val="22"/>
        </w:rPr>
      </w:pPr>
    </w:p>
    <w:p w:rsidR="0054429E" w:rsidRPr="00E141B4" w:rsidRDefault="0054429E" w:rsidP="0054429E">
      <w:pPr>
        <w:pStyle w:val="Body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rsidR="0054429E" w:rsidRPr="00E141B4" w:rsidRDefault="0054429E" w:rsidP="0054429E">
      <w:pPr>
        <w:ind w:left="720"/>
        <w:rPr>
          <w:rFonts w:asciiTheme="minorHAnsi" w:hAnsiTheme="minorHAnsi" w:cstheme="minorHAnsi"/>
          <w:b/>
          <w:bCs/>
          <w:color w:val="000000"/>
          <w:sz w:val="22"/>
          <w:szCs w:val="22"/>
        </w:rPr>
      </w:pPr>
    </w:p>
    <w:p w:rsidR="00E141B4" w:rsidRDefault="00E141B4" w:rsidP="0054429E">
      <w:pPr>
        <w:rPr>
          <w:rFonts w:asciiTheme="minorHAnsi" w:hAnsiTheme="minorHAnsi" w:cstheme="minorHAnsi"/>
          <w:b/>
          <w:sz w:val="22"/>
          <w:szCs w:val="22"/>
        </w:rPr>
      </w:pPr>
    </w:p>
    <w:p w:rsidR="00E141B4" w:rsidRDefault="00E141B4" w:rsidP="0054429E">
      <w:pPr>
        <w:rPr>
          <w:rFonts w:asciiTheme="minorHAnsi" w:hAnsiTheme="minorHAnsi" w:cstheme="minorHAnsi"/>
          <w:b/>
          <w:sz w:val="22"/>
          <w:szCs w:val="22"/>
        </w:rPr>
      </w:pPr>
    </w:p>
    <w:p w:rsidR="00E141B4" w:rsidRDefault="00E141B4" w:rsidP="0054429E">
      <w:pPr>
        <w:rPr>
          <w:rFonts w:asciiTheme="minorHAnsi" w:hAnsiTheme="minorHAnsi" w:cstheme="minorHAnsi"/>
          <w:b/>
          <w:sz w:val="22"/>
          <w:szCs w:val="22"/>
        </w:rPr>
      </w:pPr>
    </w:p>
    <w:p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Tabelul A.1</w:t>
      </w:r>
    </w:p>
    <w:p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460"/>
        <w:gridCol w:w="1464"/>
        <w:gridCol w:w="1497"/>
        <w:gridCol w:w="1257"/>
        <w:gridCol w:w="1432"/>
        <w:gridCol w:w="1432"/>
      </w:tblGrid>
      <w:tr w:rsidR="0054429E" w:rsidRPr="00E141B4"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Active totale</w:t>
            </w:r>
          </w:p>
          <w:p w:rsidR="0054429E" w:rsidRPr="00E141B4" w:rsidRDefault="0054429E" w:rsidP="00327496">
            <w:pPr>
              <w:jc w:val="center"/>
              <w:rPr>
                <w:rFonts w:asciiTheme="minorHAnsi" w:hAnsiTheme="minorHAnsi" w:cstheme="minorHAnsi"/>
                <w:b/>
                <w:bCs/>
              </w:rPr>
            </w:pPr>
            <w:r w:rsidRPr="00E141B4">
              <w:rPr>
                <w:rFonts w:asciiTheme="minorHAnsi" w:hAnsiTheme="minorHAnsi" w:cstheme="minorHAnsi"/>
                <w:b/>
                <w:bCs/>
                <w:sz w:val="22"/>
                <w:szCs w:val="22"/>
              </w:rPr>
              <w:t>( mii lei/mii €)</w:t>
            </w: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E141B4" w:rsidRDefault="0054429E" w:rsidP="00327496">
            <w:pPr>
              <w:rPr>
                <w:rFonts w:asciiTheme="minorHAnsi" w:hAnsiTheme="minorHAnsi" w:cstheme="minorHAnsi"/>
                <w:b/>
                <w:bCs/>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rPr>
                <w:rFonts w:asciiTheme="minorHAnsi" w:hAnsiTheme="minorHAnsi" w:cstheme="minorHAnsi"/>
                <w:b/>
                <w:bCs/>
                <w:color w:val="000000"/>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r w:rsidR="0054429E" w:rsidRPr="00E141B4"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rPr>
                <w:rFonts w:asciiTheme="minorHAnsi" w:hAnsiTheme="minorHAnsi" w:cstheme="minorHAnsi"/>
                <w:color w:val="000000"/>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4429E" w:rsidRPr="00E141B4" w:rsidRDefault="0054429E"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756261" w:rsidRPr="00E141B4" w:rsidRDefault="00756261" w:rsidP="0054429E">
      <w:pPr>
        <w:pStyle w:val="BodyText"/>
        <w:ind w:firstLine="708"/>
        <w:jc w:val="both"/>
        <w:rPr>
          <w:rFonts w:asciiTheme="minorHAnsi" w:hAnsiTheme="minorHAnsi" w:cstheme="minorHAnsi"/>
          <w:color w:val="000000"/>
          <w:sz w:val="22"/>
          <w:szCs w:val="22"/>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ins w:id="20" w:author="Hp" w:date="2025-07-28T13:31:00Z"/>
          <w:rFonts w:asciiTheme="minorHAnsi" w:hAnsiTheme="minorHAnsi" w:cstheme="minorHAnsi"/>
          <w:iCs/>
          <w:sz w:val="22"/>
          <w:szCs w:val="22"/>
          <w:lang w:val="en-US"/>
        </w:rPr>
      </w:pPr>
    </w:p>
    <w:p w:rsidR="00AF5479" w:rsidRDefault="00AF5479" w:rsidP="0054429E">
      <w:pPr>
        <w:autoSpaceDE w:val="0"/>
        <w:autoSpaceDN w:val="0"/>
        <w:adjustRightInd w:val="0"/>
        <w:rPr>
          <w:ins w:id="21" w:author="Hp" w:date="2025-07-28T13:31:00Z"/>
          <w:rFonts w:asciiTheme="minorHAnsi" w:hAnsiTheme="minorHAnsi" w:cstheme="minorHAnsi"/>
          <w:iCs/>
          <w:sz w:val="22"/>
          <w:szCs w:val="22"/>
          <w:lang w:val="en-US"/>
        </w:rPr>
      </w:pPr>
    </w:p>
    <w:p w:rsidR="00AF5479" w:rsidRDefault="00AF5479" w:rsidP="0054429E">
      <w:pPr>
        <w:autoSpaceDE w:val="0"/>
        <w:autoSpaceDN w:val="0"/>
        <w:adjustRightInd w:val="0"/>
        <w:rPr>
          <w:rFonts w:asciiTheme="minorHAnsi" w:hAnsiTheme="minorHAnsi" w:cstheme="minorHAnsi"/>
          <w:iCs/>
          <w:sz w:val="22"/>
          <w:szCs w:val="22"/>
          <w:lang w:val="en-US"/>
        </w:rPr>
      </w:pPr>
    </w:p>
    <w:p w:rsidR="00E141B4" w:rsidRDefault="00E141B4" w:rsidP="0054429E">
      <w:pPr>
        <w:autoSpaceDE w:val="0"/>
        <w:autoSpaceDN w:val="0"/>
        <w:adjustRightInd w:val="0"/>
        <w:rPr>
          <w:rFonts w:asciiTheme="minorHAnsi" w:hAnsiTheme="minorHAnsi" w:cstheme="minorHAnsi"/>
          <w:iCs/>
          <w:sz w:val="22"/>
          <w:szCs w:val="22"/>
          <w:lang w:val="en-US"/>
        </w:rPr>
      </w:pPr>
    </w:p>
    <w:p w:rsidR="00E141B4" w:rsidDel="007628E1" w:rsidRDefault="00E141B4" w:rsidP="0054429E">
      <w:pPr>
        <w:autoSpaceDE w:val="0"/>
        <w:autoSpaceDN w:val="0"/>
        <w:adjustRightInd w:val="0"/>
        <w:rPr>
          <w:del w:id="22" w:author="Hp" w:date="2025-08-03T15:46:00Z"/>
          <w:rFonts w:asciiTheme="minorHAnsi" w:hAnsiTheme="minorHAnsi" w:cstheme="minorHAnsi"/>
          <w:iCs/>
          <w:sz w:val="22"/>
          <w:szCs w:val="22"/>
          <w:lang w:val="en-US"/>
        </w:rPr>
      </w:pPr>
    </w:p>
    <w:p w:rsidR="007628E1" w:rsidRDefault="007628E1" w:rsidP="0054429E">
      <w:pPr>
        <w:autoSpaceDE w:val="0"/>
        <w:autoSpaceDN w:val="0"/>
        <w:adjustRightInd w:val="0"/>
        <w:rPr>
          <w:ins w:id="23" w:author="Hp" w:date="2025-08-03T15:46:00Z"/>
          <w:rFonts w:asciiTheme="minorHAnsi" w:hAnsiTheme="minorHAnsi" w:cstheme="minorHAnsi"/>
          <w:iCs/>
          <w:sz w:val="22"/>
          <w:szCs w:val="22"/>
          <w:lang w:val="en-US"/>
        </w:rPr>
      </w:pPr>
    </w:p>
    <w:p w:rsidR="00E141B4" w:rsidDel="007628E1" w:rsidRDefault="00E141B4" w:rsidP="007628E1">
      <w:pPr>
        <w:autoSpaceDE w:val="0"/>
        <w:autoSpaceDN w:val="0"/>
        <w:adjustRightInd w:val="0"/>
        <w:rPr>
          <w:del w:id="24" w:author="Hp" w:date="2025-07-28T13:30:00Z"/>
          <w:rFonts w:asciiTheme="minorHAnsi" w:hAnsiTheme="minorHAnsi" w:cstheme="minorHAnsi"/>
          <w:iCs/>
          <w:sz w:val="22"/>
          <w:szCs w:val="22"/>
          <w:lang w:val="en-US"/>
        </w:rPr>
        <w:pPrChange w:id="25" w:author="Hp" w:date="2025-08-03T15:48:00Z">
          <w:pPr>
            <w:autoSpaceDE w:val="0"/>
            <w:autoSpaceDN w:val="0"/>
            <w:adjustRightInd w:val="0"/>
          </w:pPr>
        </w:pPrChange>
      </w:pPr>
    </w:p>
    <w:p w:rsidR="007628E1" w:rsidRDefault="007628E1" w:rsidP="007628E1">
      <w:pPr>
        <w:autoSpaceDE w:val="0"/>
        <w:autoSpaceDN w:val="0"/>
        <w:adjustRightInd w:val="0"/>
        <w:rPr>
          <w:ins w:id="26" w:author="Hp" w:date="2025-08-03T15:48:00Z"/>
          <w:rFonts w:asciiTheme="minorHAnsi" w:hAnsiTheme="minorHAnsi" w:cstheme="minorHAnsi"/>
          <w:iCs/>
          <w:sz w:val="22"/>
          <w:szCs w:val="22"/>
          <w:lang w:val="en-US"/>
        </w:rPr>
        <w:pPrChange w:id="27" w:author="Hp" w:date="2025-08-03T15:48:00Z">
          <w:pPr>
            <w:autoSpaceDE w:val="0"/>
            <w:autoSpaceDN w:val="0"/>
            <w:adjustRightInd w:val="0"/>
          </w:pPr>
        </w:pPrChange>
      </w:pPr>
    </w:p>
    <w:p w:rsidR="00E141B4" w:rsidDel="007733E3" w:rsidRDefault="00E141B4" w:rsidP="007628E1">
      <w:pPr>
        <w:autoSpaceDE w:val="0"/>
        <w:autoSpaceDN w:val="0"/>
        <w:adjustRightInd w:val="0"/>
        <w:rPr>
          <w:del w:id="28" w:author="Hp" w:date="2025-07-28T13:30:00Z"/>
          <w:rFonts w:asciiTheme="minorHAnsi" w:hAnsiTheme="minorHAnsi" w:cstheme="minorHAnsi"/>
          <w:iCs/>
          <w:sz w:val="22"/>
          <w:szCs w:val="22"/>
          <w:lang w:val="en-US"/>
        </w:rPr>
        <w:pPrChange w:id="29" w:author="Hp" w:date="2025-08-03T15:48:00Z">
          <w:pPr>
            <w:autoSpaceDE w:val="0"/>
            <w:autoSpaceDN w:val="0"/>
            <w:adjustRightInd w:val="0"/>
          </w:pPr>
        </w:pPrChange>
      </w:pPr>
    </w:p>
    <w:p w:rsidR="0054429E" w:rsidRPr="00E141B4" w:rsidDel="007628E1" w:rsidRDefault="0054429E" w:rsidP="007628E1">
      <w:pPr>
        <w:autoSpaceDE w:val="0"/>
        <w:autoSpaceDN w:val="0"/>
        <w:adjustRightInd w:val="0"/>
        <w:rPr>
          <w:del w:id="30" w:author="Hp" w:date="2025-08-03T15:49:00Z"/>
          <w:rFonts w:asciiTheme="minorHAnsi" w:hAnsiTheme="minorHAnsi" w:cstheme="minorHAnsi"/>
          <w:iCs/>
          <w:sz w:val="22"/>
          <w:szCs w:val="22"/>
          <w:lang w:val="en-US"/>
        </w:rPr>
        <w:pPrChange w:id="31" w:author="Hp" w:date="2025-08-03T15:48:00Z">
          <w:pPr>
            <w:autoSpaceDE w:val="0"/>
            <w:autoSpaceDN w:val="0"/>
            <w:adjustRightInd w:val="0"/>
          </w:pPr>
        </w:pPrChange>
      </w:pPr>
      <w:r w:rsidRPr="00E141B4">
        <w:rPr>
          <w:rFonts w:asciiTheme="minorHAnsi" w:hAnsiTheme="minorHAnsi" w:cstheme="minorHAnsi"/>
          <w:iCs/>
          <w:sz w:val="22"/>
          <w:szCs w:val="22"/>
          <w:lang w:val="en-US"/>
        </w:rPr>
        <w:t>FIŞA DE PARTENERIAT</w:t>
      </w:r>
    </w:p>
    <w:p w:rsidR="0054429E" w:rsidRPr="00E141B4" w:rsidRDefault="0054429E" w:rsidP="007628E1">
      <w:pPr>
        <w:autoSpaceDE w:val="0"/>
        <w:autoSpaceDN w:val="0"/>
        <w:adjustRightInd w:val="0"/>
        <w:rPr>
          <w:rFonts w:asciiTheme="minorHAnsi" w:hAnsiTheme="minorHAnsi" w:cstheme="minorHAnsi"/>
          <w:iCs/>
          <w:sz w:val="22"/>
          <w:szCs w:val="22"/>
          <w:lang w:val="en-US"/>
        </w:rPr>
        <w:pPrChange w:id="32" w:author="Hp" w:date="2025-08-03T15:48:00Z">
          <w:pPr>
            <w:autoSpaceDE w:val="0"/>
            <w:autoSpaceDN w:val="0"/>
            <w:adjustRightInd w:val="0"/>
          </w:pPr>
        </w:pPrChange>
      </w:pPr>
    </w:p>
    <w:p w:rsidR="0054429E" w:rsidRPr="00E141B4" w:rsidRDefault="0054429E" w:rsidP="007628E1">
      <w:pPr>
        <w:pStyle w:val="ListParagraph"/>
        <w:numPr>
          <w:ilvl w:val="0"/>
          <w:numId w:val="2"/>
        </w:numPr>
        <w:autoSpaceDE w:val="0"/>
        <w:autoSpaceDN w:val="0"/>
        <w:adjustRightInd w:val="0"/>
        <w:contextualSpacing/>
        <w:rPr>
          <w:rFonts w:asciiTheme="minorHAnsi" w:hAnsiTheme="minorHAnsi" w:cstheme="minorHAnsi"/>
          <w:iCs/>
          <w:sz w:val="22"/>
          <w:szCs w:val="22"/>
          <w:lang w:val="en-US"/>
        </w:rPr>
        <w:pPrChange w:id="33" w:author="Hp" w:date="2025-08-03T15:48:00Z">
          <w:pPr>
            <w:pStyle w:val="ListParagraph"/>
            <w:numPr>
              <w:numId w:val="2"/>
            </w:numPr>
            <w:autoSpaceDE w:val="0"/>
            <w:autoSpaceDN w:val="0"/>
            <w:adjustRightInd w:val="0"/>
            <w:ind w:hanging="360"/>
            <w:contextualSpacing/>
          </w:pPr>
        </w:pPrChange>
      </w:pPr>
      <w:r w:rsidRPr="00E141B4">
        <w:rPr>
          <w:rFonts w:asciiTheme="minorHAnsi" w:hAnsiTheme="minorHAnsi" w:cstheme="minorHAnsi"/>
          <w:iCs/>
          <w:sz w:val="22"/>
          <w:szCs w:val="22"/>
          <w:lang w:val="en-US"/>
        </w:rPr>
        <w:t>Date de identificare a întreprinderii</w:t>
      </w:r>
    </w:p>
    <w:p w:rsidR="0054429E" w:rsidRPr="00E141B4" w:rsidRDefault="0054429E" w:rsidP="007628E1">
      <w:pPr>
        <w:autoSpaceDE w:val="0"/>
        <w:autoSpaceDN w:val="0"/>
        <w:adjustRightInd w:val="0"/>
        <w:ind w:left="360"/>
        <w:rPr>
          <w:rFonts w:asciiTheme="minorHAnsi" w:hAnsiTheme="minorHAnsi" w:cstheme="minorHAnsi"/>
          <w:iCs/>
          <w:sz w:val="22"/>
          <w:szCs w:val="22"/>
          <w:lang w:val="en-US"/>
        </w:rPr>
        <w:pPrChange w:id="34" w:author="Hp" w:date="2025-08-03T15:47:00Z">
          <w:pPr>
            <w:autoSpaceDE w:val="0"/>
            <w:autoSpaceDN w:val="0"/>
            <w:adjustRightInd w:val="0"/>
            <w:ind w:left="360"/>
          </w:pPr>
        </w:pPrChange>
      </w:pPr>
    </w:p>
    <w:p w:rsidR="0054429E" w:rsidRPr="00E141B4" w:rsidRDefault="0054429E" w:rsidP="007628E1">
      <w:pPr>
        <w:autoSpaceDE w:val="0"/>
        <w:autoSpaceDN w:val="0"/>
        <w:adjustRightInd w:val="0"/>
        <w:spacing w:line="360" w:lineRule="auto"/>
        <w:rPr>
          <w:rFonts w:asciiTheme="minorHAnsi" w:hAnsiTheme="minorHAnsi" w:cstheme="minorHAnsi"/>
          <w:sz w:val="22"/>
          <w:szCs w:val="22"/>
        </w:rPr>
        <w:pPrChange w:id="35" w:author="Hp" w:date="2025-08-03T15:47:00Z">
          <w:pPr>
            <w:autoSpaceDE w:val="0"/>
            <w:autoSpaceDN w:val="0"/>
            <w:adjustRightInd w:val="0"/>
            <w:spacing w:line="360" w:lineRule="auto"/>
          </w:pPr>
        </w:pPrChange>
      </w:pPr>
      <w:r w:rsidRPr="00E141B4">
        <w:rPr>
          <w:rFonts w:asciiTheme="minorHAnsi" w:hAnsiTheme="minorHAnsi" w:cstheme="minorHAnsi"/>
          <w:sz w:val="22"/>
          <w:szCs w:val="22"/>
        </w:rPr>
        <w:t>Denumirea întreprinderii _______________________________________________________________</w:t>
      </w:r>
    </w:p>
    <w:p w:rsidR="0054429E" w:rsidRPr="00E141B4" w:rsidDel="007628E1" w:rsidRDefault="0054429E" w:rsidP="007628E1">
      <w:pPr>
        <w:pStyle w:val="BodyText"/>
        <w:spacing w:after="0"/>
        <w:rPr>
          <w:del w:id="36" w:author="Hp" w:date="2025-08-03T15:46:00Z"/>
          <w:rFonts w:asciiTheme="minorHAnsi" w:hAnsiTheme="minorHAnsi" w:cstheme="minorHAnsi"/>
          <w:sz w:val="22"/>
          <w:szCs w:val="22"/>
        </w:rPr>
        <w:pPrChange w:id="37" w:author="Hp" w:date="2025-08-03T15:47:00Z">
          <w:pPr>
            <w:pStyle w:val="BodyText"/>
          </w:pPr>
        </w:pPrChange>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rsidR="007628E1" w:rsidRPr="00E141B4" w:rsidRDefault="007628E1" w:rsidP="007628E1">
      <w:pPr>
        <w:pStyle w:val="BodyText"/>
        <w:spacing w:after="0"/>
        <w:rPr>
          <w:rFonts w:asciiTheme="minorHAnsi" w:hAnsiTheme="minorHAnsi" w:cstheme="minorHAnsi"/>
          <w:sz w:val="22"/>
          <w:szCs w:val="22"/>
        </w:rPr>
        <w:pPrChange w:id="38" w:author="Hp" w:date="2025-08-03T15:47:00Z">
          <w:pPr>
            <w:pStyle w:val="BodyText"/>
          </w:pPr>
        </w:pPrChange>
      </w:pPr>
    </w:p>
    <w:p w:rsidR="0054429E" w:rsidRPr="00E141B4" w:rsidRDefault="0054429E" w:rsidP="007628E1">
      <w:pPr>
        <w:autoSpaceDE w:val="0"/>
        <w:autoSpaceDN w:val="0"/>
        <w:adjustRightInd w:val="0"/>
        <w:rPr>
          <w:rFonts w:asciiTheme="minorHAnsi" w:hAnsiTheme="minorHAnsi" w:cstheme="minorHAnsi"/>
          <w:sz w:val="22"/>
          <w:szCs w:val="22"/>
        </w:rPr>
        <w:pPrChange w:id="39" w:author="Hp" w:date="2025-08-03T15:47:00Z">
          <w:pPr>
            <w:autoSpaceDE w:val="0"/>
            <w:autoSpaceDN w:val="0"/>
            <w:adjustRightInd w:val="0"/>
          </w:pPr>
        </w:pPrChange>
      </w:pPr>
      <w:r w:rsidRPr="00E141B4">
        <w:rPr>
          <w:rFonts w:asciiTheme="minorHAnsi" w:hAnsiTheme="minorHAnsi" w:cstheme="minorHAnsi"/>
          <w:sz w:val="22"/>
          <w:szCs w:val="22"/>
        </w:rPr>
        <w:t>Cod unic de înregistrare ________________________________________________________________</w:t>
      </w:r>
    </w:p>
    <w:p w:rsidR="0054429E" w:rsidRPr="00E141B4" w:rsidRDefault="0054429E" w:rsidP="007628E1">
      <w:pPr>
        <w:autoSpaceDE w:val="0"/>
        <w:autoSpaceDN w:val="0"/>
        <w:adjustRightInd w:val="0"/>
        <w:rPr>
          <w:rFonts w:asciiTheme="minorHAnsi" w:hAnsiTheme="minorHAnsi" w:cstheme="minorHAnsi"/>
          <w:sz w:val="22"/>
          <w:szCs w:val="22"/>
        </w:rPr>
        <w:pPrChange w:id="40" w:author="Hp" w:date="2025-08-03T15:47:00Z">
          <w:pPr>
            <w:autoSpaceDE w:val="0"/>
            <w:autoSpaceDN w:val="0"/>
            <w:adjustRightInd w:val="0"/>
          </w:pPr>
        </w:pPrChange>
      </w:pPr>
    </w:p>
    <w:p w:rsidR="0054429E" w:rsidRPr="00E141B4" w:rsidRDefault="0054429E" w:rsidP="007628E1">
      <w:pPr>
        <w:pStyle w:val="BodyText"/>
        <w:spacing w:after="0"/>
        <w:rPr>
          <w:rFonts w:asciiTheme="minorHAnsi" w:hAnsiTheme="minorHAnsi" w:cstheme="minorHAnsi"/>
          <w:sz w:val="22"/>
          <w:szCs w:val="22"/>
        </w:rPr>
        <w:pPrChange w:id="41" w:author="Hp" w:date="2025-08-03T15:47:00Z">
          <w:pPr>
            <w:pStyle w:val="BodyText"/>
          </w:pPr>
        </w:pPrChange>
      </w:pPr>
      <w:r w:rsidRPr="00E141B4">
        <w:rPr>
          <w:rFonts w:asciiTheme="minorHAnsi" w:hAnsiTheme="minorHAnsi" w:cstheme="minorHAnsi"/>
          <w:sz w:val="22"/>
          <w:szCs w:val="22"/>
        </w:rPr>
        <w:t>Numele şi funcţia _____________________________________________________________________</w:t>
      </w:r>
    </w:p>
    <w:p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rsidR="0054429E" w:rsidRPr="00E141B4" w:rsidRDefault="0054429E" w:rsidP="0054429E">
      <w:pPr>
        <w:autoSpaceDE w:val="0"/>
        <w:autoSpaceDN w:val="0"/>
        <w:adjustRightInd w:val="0"/>
        <w:jc w:val="center"/>
        <w:rPr>
          <w:rFonts w:asciiTheme="minorHAnsi" w:hAnsiTheme="minorHAnsi" w:cstheme="minorHAnsi"/>
          <w:sz w:val="22"/>
          <w:szCs w:val="22"/>
        </w:rPr>
      </w:pPr>
    </w:p>
    <w:p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Date referitoare la întreprindereaparteneră</w:t>
      </w:r>
    </w:p>
    <w:p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9"/>
        <w:gridCol w:w="2400"/>
        <w:gridCol w:w="2400"/>
        <w:gridCol w:w="2400"/>
      </w:tblGrid>
      <w:tr w:rsidR="0054429E" w:rsidRPr="00E141B4"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 xml:space="preserve">Numărul mediu anual de salariaţi </w:t>
            </w:r>
            <w:r w:rsidRPr="00E141B4">
              <w:rPr>
                <w:rStyle w:val="FootnoteReference"/>
                <w:rFonts w:asciiTheme="minorHAnsi" w:hAnsiTheme="minorHAnsi" w:cstheme="minorHAnsi"/>
                <w:b/>
                <w:bCs/>
                <w:color w:val="000000"/>
                <w:sz w:val="22"/>
                <w:szCs w:val="22"/>
              </w:rPr>
              <w:footnoteReference w:id="6"/>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Cifra de afaceri</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xml:space="preserve">anuală netă </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vertAlign w:val="superscript"/>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right"/>
              <w:rPr>
                <w:rFonts w:asciiTheme="minorHAnsi" w:hAnsiTheme="minorHAnsi" w:cstheme="minorHAnsi"/>
                <w:b/>
                <w:bCs/>
                <w:color w:val="000000"/>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bl>
    <w:p w:rsidR="0054429E" w:rsidRPr="00E141B4" w:rsidRDefault="0054429E" w:rsidP="0054429E">
      <w:pPr>
        <w:rPr>
          <w:rFonts w:asciiTheme="minorHAnsi" w:hAnsiTheme="minorHAnsi" w:cstheme="minorHAnsi"/>
          <w:i/>
          <w:iCs/>
          <w:sz w:val="22"/>
          <w:szCs w:val="22"/>
          <w:lang w:val="en-US"/>
        </w:rPr>
      </w:pPr>
    </w:p>
    <w:p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Aceste date rezultă</w:t>
      </w:r>
      <w:ins w:id="42"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din</w:t>
      </w:r>
      <w:ins w:id="43"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conturile</w:t>
      </w:r>
      <w:ins w:id="44"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sau</w:t>
      </w:r>
      <w:ins w:id="45"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alte date ale întreprinderii</w:t>
      </w:r>
      <w:ins w:id="46"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partenere, consolidate, dacă</w:t>
      </w:r>
      <w:ins w:id="47"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există. La acestea se adaugă</w:t>
      </w:r>
      <w:ins w:id="48"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într-un procent de 100% datele</w:t>
      </w:r>
      <w:ins w:id="49"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întreprinderilor care sunt</w:t>
      </w:r>
      <w:ins w:id="50"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legate de această</w:t>
      </w:r>
      <w:ins w:id="51"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întreprindere</w:t>
      </w:r>
      <w:ins w:id="52"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parteneră, dacă</w:t>
      </w:r>
      <w:ins w:id="53"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datele</w:t>
      </w:r>
      <w:ins w:id="54"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din</w:t>
      </w:r>
      <w:ins w:id="55"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conturile</w:t>
      </w:r>
      <w:ins w:id="56" w:author="Hp" w:date="2025-08-03T15:43: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consolidate</w:t>
      </w:r>
      <w:ins w:id="57"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ale</w:t>
      </w:r>
      <w:ins w:id="58"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întreprinderilor</w:t>
      </w:r>
      <w:ins w:id="59"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legate au fost</w:t>
      </w:r>
      <w:ins w:id="60"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deja incluse prin</w:t>
      </w:r>
      <w:ins w:id="61"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consolidare</w:t>
      </w:r>
      <w:ins w:id="62"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w:t>
      </w:r>
      <w:ins w:id="63"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conturile</w:t>
      </w:r>
      <w:ins w:id="64"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întreprinderii</w:t>
      </w:r>
      <w:ins w:id="65"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partenere. Dacă este necesar, se va adăuga "fişa</w:t>
      </w:r>
      <w:ins w:id="66"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întreprinderii</w:t>
      </w:r>
      <w:ins w:id="67"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legate" pentru</w:t>
      </w:r>
      <w:ins w:id="68"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întreprinderile care nu au fos</w:t>
      </w:r>
      <w:ins w:id="69"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tîncă incluse prin</w:t>
      </w:r>
      <w:ins w:id="70" w:author="Hp" w:date="2025-08-03T15:44: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consolidare.</w:t>
      </w:r>
    </w:p>
    <w:p w:rsidR="0054429E" w:rsidRPr="00E141B4" w:rsidRDefault="0054429E" w:rsidP="0054429E">
      <w:pPr>
        <w:autoSpaceDE w:val="0"/>
        <w:autoSpaceDN w:val="0"/>
        <w:adjustRightInd w:val="0"/>
        <w:rPr>
          <w:rFonts w:asciiTheme="minorHAnsi" w:hAnsiTheme="minorHAnsi" w:cstheme="minorHAnsi"/>
          <w:iCs/>
          <w:sz w:val="22"/>
          <w:szCs w:val="22"/>
          <w:lang w:val="fr-FR"/>
        </w:rPr>
      </w:pPr>
    </w:p>
    <w:p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Calculul</w:t>
      </w:r>
      <w:ins w:id="71"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proporţional</w:t>
      </w:r>
    </w:p>
    <w:p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Indicaţi exact proporţia</w:t>
      </w:r>
      <w:ins w:id="72"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deţinută</w:t>
      </w:r>
      <w:r w:rsidRPr="00E141B4">
        <w:rPr>
          <w:rStyle w:val="FootnoteReference"/>
          <w:rFonts w:asciiTheme="minorHAnsi" w:hAnsiTheme="minorHAnsi" w:cstheme="minorHAnsi"/>
          <w:iCs/>
          <w:sz w:val="22"/>
          <w:szCs w:val="22"/>
          <w:lang w:val="en-US"/>
        </w:rPr>
        <w:footnoteReference w:id="7"/>
      </w:r>
      <w:r w:rsidRPr="00E141B4">
        <w:rPr>
          <w:rFonts w:asciiTheme="minorHAnsi" w:hAnsiTheme="minorHAnsi" w:cstheme="minorHAnsi"/>
          <w:iCs/>
          <w:sz w:val="22"/>
          <w:szCs w:val="22"/>
          <w:lang w:val="en-US"/>
        </w:rPr>
        <w:t xml:space="preserve"> de întreprinderea</w:t>
      </w:r>
      <w:ins w:id="73"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solicitantă (sau de întreprinderea</w:t>
      </w:r>
      <w:ins w:id="74"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legată</w:t>
      </w:r>
      <w:ins w:id="75"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prin</w:t>
      </w:r>
      <w:ins w:id="76"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intermediulcăreia se stabileşte</w:t>
      </w:r>
      <w:ins w:id="77" w:author="Hp" w:date="2025-08-03T15:44: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legătura de parteneriat), înîntreprinderea</w:t>
      </w:r>
      <w:ins w:id="78" w:author="Hp" w:date="2025-08-03T15:45: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parteneră la care se referă</w:t>
      </w:r>
      <w:ins w:id="79" w:author="Hp" w:date="2025-08-03T15:45: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această</w:t>
      </w:r>
      <w:ins w:id="80" w:author="Hp" w:date="2025-08-03T15:45:00Z">
        <w:r w:rsidR="005D1728">
          <w:rPr>
            <w:rFonts w:asciiTheme="minorHAnsi" w:hAnsiTheme="minorHAnsi" w:cstheme="minorHAnsi"/>
            <w:iCs/>
            <w:sz w:val="22"/>
            <w:szCs w:val="22"/>
            <w:lang w:val="en-US"/>
          </w:rPr>
          <w:t xml:space="preserve"> </w:t>
        </w:r>
      </w:ins>
      <w:r w:rsidRPr="00E141B4">
        <w:rPr>
          <w:rFonts w:asciiTheme="minorHAnsi" w:hAnsiTheme="minorHAnsi" w:cstheme="minorHAnsi"/>
          <w:iCs/>
          <w:sz w:val="22"/>
          <w:szCs w:val="22"/>
          <w:lang w:val="en-US"/>
        </w:rPr>
        <w:t>fişă:</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Indicaţi, de asemenea, proporţia</w:t>
      </w:r>
      <w:ins w:id="81"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deţinută de întreprinderea</w:t>
      </w:r>
      <w:ins w:id="82"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parteneră, la care se referă</w:t>
      </w:r>
      <w:ins w:id="83"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această</w:t>
      </w:r>
      <w:ins w:id="84"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fişă, din</w:t>
      </w:r>
      <w:ins w:id="85"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capitalul social al întreprinderii</w:t>
      </w:r>
      <w:ins w:id="86"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solicitante (sau</w:t>
      </w:r>
      <w:ins w:id="87"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înîntreprinderealegată)</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rsidR="0054429E" w:rsidRPr="00E141B4" w:rsidDel="007628E1" w:rsidRDefault="0054429E" w:rsidP="0054429E">
      <w:pPr>
        <w:autoSpaceDE w:val="0"/>
        <w:autoSpaceDN w:val="0"/>
        <w:adjustRightInd w:val="0"/>
        <w:jc w:val="both"/>
        <w:rPr>
          <w:del w:id="88" w:author="Hp" w:date="2025-08-03T15:48:00Z"/>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Introduceţi</w:t>
      </w:r>
      <w:ins w:id="89"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w:t>
      </w:r>
      <w:ins w:id="90"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tabelul de mai jos</w:t>
      </w:r>
      <w:ins w:id="91"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rezultatul</w:t>
      </w:r>
      <w:ins w:id="92"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calculului</w:t>
      </w:r>
      <w:ins w:id="93"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proporţional</w:t>
      </w:r>
      <w:ins w:id="94"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obţinut</w:t>
      </w:r>
      <w:ins w:id="95"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prin</w:t>
      </w:r>
      <w:ins w:id="96"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aplicarea celui mai mare dintre</w:t>
      </w:r>
      <w:ins w:id="97"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procentele la care se face referire la lit. a) la datele</w:t>
      </w:r>
      <w:ins w:id="98"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introduse</w:t>
      </w:r>
      <w:ins w:id="99"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în</w:t>
      </w:r>
      <w:ins w:id="100" w:author="Hp" w:date="2025-08-03T15:45:00Z">
        <w:r w:rsidR="005D1728">
          <w:rPr>
            <w:rFonts w:asciiTheme="minorHAnsi" w:hAnsiTheme="minorHAnsi" w:cstheme="minorHAnsi"/>
            <w:iCs/>
            <w:sz w:val="22"/>
            <w:szCs w:val="22"/>
            <w:lang w:val="fr-FR"/>
          </w:rPr>
          <w:t xml:space="preserve"> </w:t>
        </w:r>
      </w:ins>
      <w:r w:rsidRPr="00E141B4">
        <w:rPr>
          <w:rFonts w:asciiTheme="minorHAnsi" w:hAnsiTheme="minorHAnsi" w:cstheme="minorHAnsi"/>
          <w:iCs/>
          <w:sz w:val="22"/>
          <w:szCs w:val="22"/>
          <w:lang w:val="fr-FR"/>
        </w:rPr>
        <w:t>tabelul de la pct. 1.</w:t>
      </w:r>
    </w:p>
    <w:p w:rsidR="007628E1" w:rsidRPr="00E141B4" w:rsidRDefault="007628E1" w:rsidP="0054429E">
      <w:pPr>
        <w:autoSpaceDE w:val="0"/>
        <w:autoSpaceDN w:val="0"/>
        <w:adjustRightInd w:val="0"/>
        <w:jc w:val="both"/>
        <w:rPr>
          <w:rFonts w:asciiTheme="minorHAnsi" w:hAnsiTheme="minorHAnsi" w:cstheme="minorHAnsi"/>
          <w:iCs/>
          <w:sz w:val="22"/>
          <w:szCs w:val="22"/>
          <w:lang w:val="fr-FR"/>
        </w:rPr>
      </w:pPr>
    </w:p>
    <w:p w:rsidR="0054429E" w:rsidRPr="00E141B4" w:rsidRDefault="0054429E" w:rsidP="0054429E">
      <w:pPr>
        <w:pStyle w:val="Body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2340"/>
        <w:gridCol w:w="2700"/>
        <w:gridCol w:w="1800"/>
      </w:tblGrid>
      <w:tr w:rsidR="0054429E" w:rsidRPr="00E141B4"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Active totale</w:t>
            </w:r>
            <w:r w:rsidRPr="00E141B4">
              <w:rPr>
                <w:rStyle w:val="FootnoteReference"/>
                <w:rFonts w:asciiTheme="minorHAnsi" w:hAnsiTheme="minorHAnsi" w:cstheme="minorHAnsi"/>
                <w:b/>
                <w:bCs/>
                <w:sz w:val="22"/>
                <w:szCs w:val="22"/>
              </w:rPr>
              <w:footnoteReference w:id="8"/>
            </w:r>
            <w:r w:rsidRPr="00E141B4">
              <w:rPr>
                <w:rFonts w:asciiTheme="minorHAnsi" w:hAnsiTheme="minorHAnsi" w:cstheme="minorHAnsi"/>
                <w:b/>
                <w:bCs/>
                <w:sz w:val="22"/>
                <w:szCs w:val="22"/>
              </w:rPr>
              <w:t xml:space="preserve"> (mii lei/ mii €)</w:t>
            </w:r>
          </w:p>
        </w:tc>
      </w:tr>
      <w:tr w:rsidR="0054429E" w:rsidRPr="00E141B4"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7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bl>
    <w:p w:rsidR="0054429E" w:rsidRPr="00E141B4" w:rsidDel="007628E1" w:rsidRDefault="0054429E" w:rsidP="0054429E">
      <w:pPr>
        <w:autoSpaceDE w:val="0"/>
        <w:autoSpaceDN w:val="0"/>
        <w:adjustRightInd w:val="0"/>
        <w:rPr>
          <w:del w:id="101" w:author="Hp" w:date="2025-08-03T15:49:00Z"/>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rsidR="0054429E" w:rsidRPr="007628E1" w:rsidDel="007628E1" w:rsidRDefault="0054429E" w:rsidP="007628E1">
      <w:pPr>
        <w:pStyle w:val="BodyText"/>
        <w:jc w:val="both"/>
        <w:rPr>
          <w:del w:id="102" w:author="Hp" w:date="2025-08-03T15:49:00Z"/>
          <w:rFonts w:asciiTheme="minorHAnsi" w:hAnsiTheme="minorHAnsi" w:cstheme="minorHAnsi"/>
          <w:b/>
          <w:color w:val="000000"/>
          <w:sz w:val="22"/>
          <w:szCs w:val="22"/>
          <w:rPrChange w:id="103" w:author="Hp" w:date="2025-08-03T15:49:00Z">
            <w:rPr>
              <w:del w:id="104" w:author="Hp" w:date="2025-08-03T15:49:00Z"/>
              <w:rFonts w:asciiTheme="minorHAnsi" w:hAnsiTheme="minorHAnsi" w:cstheme="minorHAnsi"/>
              <w:color w:val="000000"/>
              <w:sz w:val="22"/>
              <w:szCs w:val="22"/>
            </w:rPr>
          </w:rPrChange>
        </w:rPr>
        <w:pPrChange w:id="105" w:author="Hp" w:date="2025-08-03T15:49:00Z">
          <w:pPr>
            <w:pStyle w:val="BodyText"/>
            <w:ind w:firstLine="708"/>
            <w:jc w:val="both"/>
          </w:pPr>
        </w:pPrChange>
      </w:pPr>
      <w:del w:id="106" w:author="Hp" w:date="2025-08-03T15:49:00Z">
        <w:r w:rsidRPr="007628E1" w:rsidDel="007628E1">
          <w:rPr>
            <w:rFonts w:asciiTheme="minorHAnsi" w:hAnsiTheme="minorHAnsi" w:cstheme="minorHAnsi"/>
            <w:b/>
            <w:color w:val="000000"/>
            <w:sz w:val="22"/>
            <w:szCs w:val="22"/>
            <w:rPrChange w:id="107" w:author="Hp" w:date="2025-08-03T15:49:00Z">
              <w:rPr>
                <w:rFonts w:asciiTheme="minorHAnsi" w:hAnsiTheme="minorHAnsi" w:cstheme="minorHAnsi"/>
                <w:color w:val="000000"/>
                <w:sz w:val="22"/>
                <w:szCs w:val="22"/>
              </w:rPr>
            </w:rPrChange>
          </w:rPr>
          <w:lastRenderedPageBreak/>
          <w:br w:type="page"/>
        </w:r>
      </w:del>
    </w:p>
    <w:p w:rsidR="0054429E" w:rsidRPr="007628E1" w:rsidRDefault="0054429E" w:rsidP="007628E1">
      <w:pPr>
        <w:pStyle w:val="BodyText"/>
        <w:jc w:val="both"/>
        <w:rPr>
          <w:b/>
          <w:rPrChange w:id="108" w:author="Hp" w:date="2025-08-03T15:49:00Z">
            <w:rPr/>
          </w:rPrChange>
        </w:rPr>
        <w:pPrChange w:id="109" w:author="Hp" w:date="2025-08-03T15:49:00Z">
          <w:pPr/>
        </w:pPrChange>
      </w:pPr>
      <w:r w:rsidRPr="007628E1">
        <w:rPr>
          <w:b/>
          <w:rPrChange w:id="110" w:author="Hp" w:date="2025-08-03T15:49:00Z">
            <w:rPr/>
          </w:rPrChange>
        </w:rPr>
        <w:t>Secţiunea B</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rsidR="0054429E" w:rsidRPr="00E141B4" w:rsidRDefault="0054429E" w:rsidP="0054429E">
      <w:pPr>
        <w:pStyle w:val="Body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FootnoteReference"/>
          <w:rFonts w:asciiTheme="minorHAnsi" w:hAnsiTheme="minorHAnsi" w:cstheme="minorHAnsi"/>
          <w:color w:val="000000"/>
          <w:sz w:val="22"/>
          <w:szCs w:val="22"/>
        </w:rPr>
        <w:footnoteReference w:id="9"/>
      </w:r>
      <w:r w:rsidRPr="00E141B4">
        <w:rPr>
          <w:rFonts w:asciiTheme="minorHAnsi" w:hAnsiTheme="minorHAnsi" w:cstheme="minorHAnsi"/>
          <w:color w:val="000000"/>
          <w:sz w:val="22"/>
          <w:szCs w:val="22"/>
        </w:rPr>
        <w:t>.</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rsidR="0054429E" w:rsidRPr="00E141B4" w:rsidRDefault="0054429E" w:rsidP="0054429E">
      <w:pPr>
        <w:autoSpaceDE w:val="0"/>
        <w:autoSpaceDN w:val="0"/>
        <w:adjustRightInd w:val="0"/>
        <w:rPr>
          <w:rFonts w:asciiTheme="minorHAnsi" w:hAnsiTheme="minorHAnsi" w:cstheme="minorHAnsi"/>
          <w:b/>
          <w:i/>
          <w:color w:val="000000"/>
          <w:sz w:val="22"/>
          <w:szCs w:val="22"/>
        </w:rPr>
      </w:pPr>
    </w:p>
    <w:p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8"/>
        <w:gridCol w:w="2210"/>
        <w:gridCol w:w="2880"/>
        <w:gridCol w:w="2880"/>
      </w:tblGrid>
      <w:tr w:rsidR="0054429E" w:rsidRPr="00E141B4" w:rsidTr="00327496">
        <w:tc>
          <w:tcPr>
            <w:tcW w:w="1858"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color w:val="000000"/>
                <w:sz w:val="22"/>
                <w:szCs w:val="22"/>
              </w:rPr>
              <w:footnoteReference w:id="10"/>
            </w:r>
          </w:p>
        </w:tc>
        <w:tc>
          <w:tcPr>
            <w:tcW w:w="28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r>
      <w:tr w:rsidR="0054429E" w:rsidRPr="00E141B4" w:rsidTr="00327496">
        <w:tc>
          <w:tcPr>
            <w:tcW w:w="1858"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i/>
          <w:iCs/>
          <w:color w:val="000000"/>
          <w:sz w:val="22"/>
          <w:szCs w:val="22"/>
        </w:rPr>
        <w:t>„Calculul pentru tipurile de întreprinderi partenere sau legate”.</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4"/>
        <w:gridCol w:w="2445"/>
        <w:gridCol w:w="2445"/>
        <w:gridCol w:w="2445"/>
      </w:tblGrid>
      <w:tr w:rsidR="0054429E" w:rsidRPr="00E141B4"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 xml:space="preserve">Întreprinderea legată </w:t>
            </w:r>
          </w:p>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color w:val="000000"/>
              </w:rPr>
            </w:pPr>
          </w:p>
        </w:tc>
      </w:tr>
    </w:tbl>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54429E" w:rsidRPr="00E141B4" w:rsidRDefault="0054429E" w:rsidP="0054429E">
      <w:pPr>
        <w:pStyle w:val="BodyText3"/>
        <w:rPr>
          <w:rFonts w:asciiTheme="minorHAnsi" w:hAnsiTheme="minorHAnsi" w:cstheme="minorHAnsi"/>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4"/>
        <w:gridCol w:w="2445"/>
        <w:gridCol w:w="2445"/>
        <w:gridCol w:w="2445"/>
      </w:tblGrid>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rPr>
            </w:pPr>
            <w:r w:rsidRPr="00E141B4">
              <w:rPr>
                <w:rFonts w:asciiTheme="minorHAnsi" w:hAnsiTheme="minorHAnsi" w:cstheme="minorHAnsi"/>
                <w:b/>
                <w:bCs/>
                <w:sz w:val="22"/>
                <w:szCs w:val="22"/>
              </w:rPr>
              <w:t>(mii lei/ mii €)</w:t>
            </w: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color w:val="000000"/>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r w:rsidR="0054429E" w:rsidRPr="00E141B4"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pStyle w:val="Heading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jc w:val="center"/>
              <w:rPr>
                <w:rFonts w:asciiTheme="minorHAnsi" w:hAnsiTheme="minorHAnsi" w:cstheme="minorHAnsi"/>
                <w:color w:val="000000"/>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ind w:left="2160" w:hanging="2160"/>
        <w:rPr>
          <w:rFonts w:asciiTheme="minorHAnsi" w:hAnsiTheme="minorHAnsi" w:cstheme="minorHAnsi"/>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rsidR="0054429E" w:rsidRPr="00E141B4" w:rsidRDefault="0054429E" w:rsidP="0054429E">
      <w:pPr>
        <w:autoSpaceDE w:val="0"/>
        <w:autoSpaceDN w:val="0"/>
        <w:adjustRightInd w:val="0"/>
        <w:rPr>
          <w:rFonts w:asciiTheme="minorHAnsi" w:hAnsiTheme="minorHAnsi" w:cstheme="minorHAnsi"/>
          <w:b/>
          <w:bCs/>
          <w:color w:val="000000"/>
          <w:sz w:val="22"/>
          <w:szCs w:val="22"/>
        </w:rPr>
      </w:pPr>
    </w:p>
    <w:p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9"/>
        <w:gridCol w:w="2400"/>
        <w:gridCol w:w="2400"/>
        <w:gridCol w:w="2400"/>
      </w:tblGrid>
      <w:tr w:rsidR="0054429E" w:rsidRPr="00E141B4"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rPr>
                <w:rFonts w:asciiTheme="minorHAnsi" w:hAnsiTheme="minorHAnsi" w:cstheme="minorHAnsi"/>
                <w:b/>
                <w:bCs/>
                <w:color w:val="000000"/>
              </w:rPr>
            </w:pPr>
            <w:r w:rsidRPr="00E141B4">
              <w:rPr>
                <w:rFonts w:asciiTheme="minorHAnsi" w:hAnsiTheme="minorHAnsi" w:cstheme="minorHAnsi"/>
                <w:b/>
                <w:bCs/>
                <w:color w:val="000000"/>
                <w:sz w:val="22"/>
                <w:szCs w:val="22"/>
              </w:rPr>
              <w:t>Perioada de referinţă</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b/>
                <w:bCs/>
                <w:color w:val="000000"/>
                <w:sz w:val="22"/>
                <w:szCs w:val="22"/>
              </w:rPr>
              <w:footnoteReference w:id="11"/>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 xml:space="preserve">Cifra de afaceri anuală netă </w:t>
            </w:r>
          </w:p>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Active totale</w:t>
            </w:r>
          </w:p>
          <w:p w:rsidR="0054429E" w:rsidRPr="00E141B4" w:rsidRDefault="0054429E" w:rsidP="00327496">
            <w:pPr>
              <w:autoSpaceDE w:val="0"/>
              <w:autoSpaceDN w:val="0"/>
              <w:adjustRightInd w:val="0"/>
              <w:jc w:val="center"/>
              <w:rPr>
                <w:rFonts w:asciiTheme="minorHAnsi" w:hAnsiTheme="minorHAnsi" w:cstheme="minorHAnsi"/>
                <w:b/>
                <w:bCs/>
                <w:color w:val="000000"/>
              </w:rPr>
            </w:pPr>
            <w:r w:rsidRPr="00E141B4">
              <w:rPr>
                <w:rFonts w:asciiTheme="minorHAnsi" w:hAnsiTheme="minorHAnsi" w:cstheme="minorHAnsi"/>
                <w:b/>
                <w:bCs/>
                <w:color w:val="000000"/>
                <w:sz w:val="22"/>
                <w:szCs w:val="22"/>
              </w:rPr>
              <w:t>(mii lei/ mii €)</w:t>
            </w:r>
          </w:p>
        </w:tc>
      </w:tr>
      <w:tr w:rsidR="0054429E" w:rsidRPr="00E141B4"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E141B4" w:rsidRDefault="0054429E" w:rsidP="00327496">
            <w:pPr>
              <w:autoSpaceDE w:val="0"/>
              <w:autoSpaceDN w:val="0"/>
              <w:adjustRightInd w:val="0"/>
              <w:jc w:val="right"/>
              <w:rPr>
                <w:rFonts w:asciiTheme="minorHAnsi" w:hAnsiTheme="minorHAnsi" w:cstheme="minorHAnsi"/>
                <w:b/>
                <w:bCs/>
                <w:color w:val="000000"/>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E141B4" w:rsidRDefault="0054429E" w:rsidP="00327496">
            <w:pPr>
              <w:autoSpaceDE w:val="0"/>
              <w:autoSpaceDN w:val="0"/>
              <w:adjustRightInd w:val="0"/>
              <w:rPr>
                <w:rFonts w:asciiTheme="minorHAnsi" w:hAnsiTheme="minorHAnsi" w:cstheme="minorHAnsi"/>
                <w:b/>
                <w:bCs/>
                <w:color w:val="000000"/>
              </w:rPr>
            </w:pPr>
          </w:p>
        </w:tc>
      </w:tr>
    </w:tbl>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rsidR="0054429E" w:rsidRPr="00E141B4" w:rsidRDefault="0054429E" w:rsidP="0054429E">
      <w:pPr>
        <w:autoSpaceDE w:val="0"/>
        <w:autoSpaceDN w:val="0"/>
        <w:adjustRightInd w:val="0"/>
        <w:rPr>
          <w:rFonts w:asciiTheme="minorHAnsi" w:hAnsiTheme="minorHAnsi" w:cstheme="minorHAnsi"/>
          <w:color w:val="000000"/>
          <w:sz w:val="22"/>
          <w:szCs w:val="22"/>
        </w:rPr>
      </w:pPr>
    </w:p>
    <w:p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4429E" w:rsidRPr="00E141B4" w:rsidRDefault="0054429E" w:rsidP="0054429E">
      <w:pPr>
        <w:pStyle w:val="Body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rsidR="0054429E" w:rsidRPr="00E141B4" w:rsidRDefault="0054429E" w:rsidP="0054429E">
      <w:pPr>
        <w:jc w:val="both"/>
        <w:rPr>
          <w:rFonts w:asciiTheme="minorHAnsi" w:hAnsiTheme="minorHAnsi" w:cstheme="minorHAnsi"/>
          <w:sz w:val="22"/>
          <w:szCs w:val="22"/>
        </w:rPr>
      </w:pPr>
    </w:p>
    <w:p w:rsidR="0054429E" w:rsidRPr="00E141B4" w:rsidRDefault="0054429E" w:rsidP="0054429E">
      <w:pPr>
        <w:ind w:left="2160" w:hanging="2160"/>
        <w:jc w:val="both"/>
        <w:rPr>
          <w:rFonts w:asciiTheme="minorHAnsi" w:hAnsiTheme="minorHAnsi" w:cstheme="minorHAnsi"/>
          <w:sz w:val="22"/>
          <w:szCs w:val="22"/>
        </w:rPr>
      </w:pPr>
    </w:p>
    <w:p w:rsidR="00D251AF" w:rsidRPr="00E141B4" w:rsidRDefault="00D251AF">
      <w:pPr>
        <w:rPr>
          <w:rFonts w:asciiTheme="minorHAnsi" w:hAnsiTheme="minorHAnsi" w:cstheme="minorHAnsi"/>
          <w:sz w:val="22"/>
          <w:szCs w:val="22"/>
        </w:rPr>
      </w:pPr>
    </w:p>
    <w:sectPr w:rsidR="00D251AF" w:rsidRPr="00E141B4" w:rsidSect="007628E1">
      <w:headerReference w:type="even" r:id="rId7"/>
      <w:headerReference w:type="default" r:id="rId8"/>
      <w:footerReference w:type="even" r:id="rId9"/>
      <w:footerReference w:type="default" r:id="rId10"/>
      <w:headerReference w:type="first" r:id="rId11"/>
      <w:footerReference w:type="first" r:id="rId12"/>
      <w:pgSz w:w="11906" w:h="16838" w:code="9"/>
      <w:pgMar w:top="992" w:right="1134" w:bottom="993" w:left="964" w:header="561" w:footer="561" w:gutter="0"/>
      <w:cols w:space="720"/>
      <w:docGrid w:linePitch="360"/>
      <w:sectPrChange w:id="111" w:author="Hp" w:date="2025-08-03T15:49:00Z">
        <w:sectPr w:rsidR="00D251AF" w:rsidRPr="00E141B4" w:rsidSect="007628E1">
          <w:pgMar w:top="720" w:right="926" w:bottom="1138" w:left="1411" w:header="562" w:footer="562"/>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0BF" w:rsidRDefault="007A60BF" w:rsidP="0054429E">
      <w:r>
        <w:separator/>
      </w:r>
    </w:p>
  </w:endnote>
  <w:endnote w:type="continuationSeparator" w:id="1">
    <w:p w:rsidR="007A60BF" w:rsidRDefault="007A60BF" w:rsidP="00544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29" w:rsidRDefault="009A5510">
    <w:pPr>
      <w:pStyle w:val="Footer"/>
      <w:framePr w:wrap="around" w:vAnchor="text" w:hAnchor="margin" w:xAlign="right" w:y="1"/>
      <w:rPr>
        <w:rStyle w:val="PageNumber"/>
      </w:rPr>
    </w:pPr>
    <w:r>
      <w:rPr>
        <w:rStyle w:val="PageNumber"/>
      </w:rPr>
      <w:fldChar w:fldCharType="begin"/>
    </w:r>
    <w:r w:rsidR="00261605">
      <w:rPr>
        <w:rStyle w:val="PageNumber"/>
      </w:rPr>
      <w:instrText xml:space="preserve">PAGE  </w:instrText>
    </w:r>
    <w:r>
      <w:rPr>
        <w:rStyle w:val="PageNumber"/>
      </w:rPr>
      <w:fldChar w:fldCharType="end"/>
    </w:r>
  </w:p>
  <w:p w:rsidR="00EB5E29" w:rsidRDefault="007A60BF">
    <w:pPr>
      <w:pStyle w:val="Footer"/>
      <w:ind w:right="360"/>
    </w:pPr>
  </w:p>
  <w:p w:rsidR="00EB5E29" w:rsidRDefault="007A60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0873961"/>
      <w:docPartObj>
        <w:docPartGallery w:val="Page Numbers (Bottom of Page)"/>
        <w:docPartUnique/>
      </w:docPartObj>
    </w:sdtPr>
    <w:sdtEndPr>
      <w:rPr>
        <w:noProof/>
      </w:rPr>
    </w:sdtEndPr>
    <w:sdtContent>
      <w:p w:rsidR="00EB5E29" w:rsidRDefault="009A5510">
        <w:pPr>
          <w:pStyle w:val="Footer"/>
          <w:jc w:val="center"/>
        </w:pPr>
        <w:r>
          <w:fldChar w:fldCharType="begin"/>
        </w:r>
        <w:r w:rsidR="00261605">
          <w:instrText xml:space="preserve"> PAGE   \* MERGEFORMAT </w:instrText>
        </w:r>
        <w:r>
          <w:fldChar w:fldCharType="separate"/>
        </w:r>
        <w:r w:rsidR="007628E1">
          <w:rPr>
            <w:noProof/>
          </w:rPr>
          <w:t>8</w:t>
        </w:r>
        <w:r>
          <w:rPr>
            <w:noProof/>
          </w:rPr>
          <w:fldChar w:fldCharType="end"/>
        </w:r>
      </w:p>
    </w:sdtContent>
  </w:sdt>
  <w:p w:rsidR="00EB5E29" w:rsidRDefault="007A60BF">
    <w:pPr>
      <w:pStyle w:val="Footer"/>
    </w:pPr>
  </w:p>
  <w:p w:rsidR="00EB5E29" w:rsidRDefault="007A60B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29" w:rsidRDefault="007A60BF" w:rsidP="007471AD">
    <w:pPr>
      <w:pStyle w:val="Footer"/>
      <w:pBdr>
        <w:top w:val="single" w:sz="4" w:space="1" w:color="auto"/>
      </w:pBdr>
      <w:jc w:val="center"/>
      <w:rPr>
        <w:i/>
        <w:iCs/>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0BF" w:rsidRDefault="007A60BF" w:rsidP="0054429E">
      <w:r>
        <w:separator/>
      </w:r>
    </w:p>
  </w:footnote>
  <w:footnote w:type="continuationSeparator" w:id="1">
    <w:p w:rsidR="007A60BF" w:rsidRDefault="007A60BF" w:rsidP="0054429E">
      <w:r>
        <w:continuationSeparator/>
      </w:r>
    </w:p>
  </w:footnote>
  <w:footnote w:id="2">
    <w:p w:rsidR="0054429E" w:rsidRDefault="0054429E" w:rsidP="0054429E">
      <w:pPr>
        <w:pStyle w:val="FootnoteText"/>
        <w:jc w:val="both"/>
        <w:rPr>
          <w:sz w:val="16"/>
        </w:rPr>
      </w:pPr>
      <w:r>
        <w:rPr>
          <w:rStyle w:val="FootnoteReference"/>
          <w:rFonts w:ascii="Arial Narrow" w:hAnsi="Arial Narrow"/>
          <w:sz w:val="16"/>
        </w:rPr>
        <w:footnoteRef/>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3">
    <w:p w:rsidR="0054429E" w:rsidRPr="00876489" w:rsidRDefault="0054429E" w:rsidP="0054429E">
      <w:pPr>
        <w:autoSpaceDE w:val="0"/>
        <w:autoSpaceDN w:val="0"/>
        <w:adjustRightInd w:val="0"/>
        <w:rPr>
          <w:sz w:val="16"/>
        </w:rPr>
      </w:pPr>
      <w:r>
        <w:rPr>
          <w:rStyle w:val="FootnoteReference"/>
          <w:b/>
          <w:sz w:val="16"/>
        </w:rPr>
        <w:footnoteRef/>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4">
    <w:p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5">
    <w:p w:rsidR="0054429E" w:rsidRDefault="0054429E" w:rsidP="0054429E">
      <w:pPr>
        <w:autoSpaceDE w:val="0"/>
        <w:autoSpaceDN w:val="0"/>
        <w:adjustRightInd w:val="0"/>
        <w:jc w:val="both"/>
        <w:rPr>
          <w:sz w:val="16"/>
          <w:szCs w:val="28"/>
        </w:rPr>
      </w:pPr>
      <w:r>
        <w:rPr>
          <w:rStyle w:val="FootnoteReference"/>
          <w:sz w:val="16"/>
        </w:rPr>
        <w:footnoteRef/>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rsidR="0054429E" w:rsidRDefault="0054429E" w:rsidP="0054429E">
      <w:pPr>
        <w:pStyle w:val="FootnoteText"/>
        <w:jc w:val="both"/>
        <w:rPr>
          <w:sz w:val="16"/>
        </w:rPr>
      </w:pPr>
    </w:p>
    <w:p w:rsidR="0054429E" w:rsidRDefault="0054429E" w:rsidP="0054429E">
      <w:pPr>
        <w:pStyle w:val="FootnoteText"/>
        <w:rPr>
          <w:sz w:val="16"/>
        </w:rPr>
      </w:pPr>
    </w:p>
  </w:footnote>
  <w:footnote w:id="6">
    <w:p w:rsidR="0054429E" w:rsidRPr="001E2930" w:rsidRDefault="0054429E" w:rsidP="0054429E">
      <w:pPr>
        <w:pStyle w:val="FootnoteText"/>
        <w:jc w:val="both"/>
        <w:rPr>
          <w:lang w:val="fr-FR"/>
        </w:rPr>
      </w:pPr>
      <w:r>
        <w:rPr>
          <w:rStyle w:val="FootnoteReference"/>
        </w:rPr>
        <w:footnoteRef/>
      </w:r>
      <w:r w:rsidRPr="00C974CE">
        <w:rPr>
          <w:sz w:val="16"/>
          <w:szCs w:val="24"/>
        </w:rPr>
        <w:t>În cazul în care în situaţiile financiare anuale consolidate nu există date privind numărul de personal, calculul se face prin cumularea datelor de la întreprinderile legate.</w:t>
      </w:r>
    </w:p>
  </w:footnote>
  <w:footnote w:id="7">
    <w:p w:rsidR="0054429E" w:rsidRPr="001E2930" w:rsidRDefault="0054429E" w:rsidP="0054429E">
      <w:pPr>
        <w:autoSpaceDE w:val="0"/>
        <w:autoSpaceDN w:val="0"/>
        <w:adjustRightInd w:val="0"/>
        <w:rPr>
          <w:lang w:val="fr-FR"/>
        </w:rPr>
      </w:pPr>
      <w:r>
        <w:rPr>
          <w:rStyle w:val="FootnoteReference"/>
        </w:rPr>
        <w:footnoteRef/>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8">
    <w:p w:rsidR="0054429E" w:rsidRPr="00C974CE" w:rsidRDefault="0054429E" w:rsidP="0054429E">
      <w:pPr>
        <w:pStyle w:val="FootnoteText"/>
        <w:rPr>
          <w:sz w:val="18"/>
          <w:szCs w:val="28"/>
        </w:rPr>
      </w:pPr>
      <w:r>
        <w:rPr>
          <w:rStyle w:val="FootnoteReference"/>
        </w:rPr>
        <w:footnoteRef/>
      </w:r>
      <w:r w:rsidRPr="00C974CE">
        <w:rPr>
          <w:sz w:val="16"/>
          <w:szCs w:val="24"/>
        </w:rPr>
        <w:t>Active totale reprezintă active imobilizate + active circulante + cheltuieli în avans</w:t>
      </w:r>
    </w:p>
  </w:footnote>
  <w:footnote w:id="9">
    <w:p w:rsidR="0054429E" w:rsidRPr="0033549E" w:rsidRDefault="0054429E" w:rsidP="0054429E">
      <w:pPr>
        <w:pStyle w:val="FootnoteText"/>
        <w:jc w:val="both"/>
        <w:rPr>
          <w:sz w:val="18"/>
        </w:rPr>
      </w:pPr>
      <w:r>
        <w:rPr>
          <w:rStyle w:val="FootnoteReference"/>
        </w:rPr>
        <w:footnoteRef/>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10">
    <w:p w:rsidR="0054429E" w:rsidRDefault="0054429E" w:rsidP="0054429E">
      <w:pPr>
        <w:pStyle w:val="FootnoteText"/>
        <w:jc w:val="both"/>
      </w:pPr>
      <w:r>
        <w:rPr>
          <w:rStyle w:val="FootnoteReference"/>
        </w:rPr>
        <w:footnoteRef/>
      </w:r>
      <w:r>
        <w:rPr>
          <w:sz w:val="18"/>
          <w:szCs w:val="28"/>
        </w:rPr>
        <w:t>În cazul în care în situaţiile financiare anuale consolidate nu există date privind numărul de personal, calculul se face prin cumularea datelor de la întreprinderile legate.</w:t>
      </w:r>
    </w:p>
  </w:footnote>
  <w:footnote w:id="11">
    <w:p w:rsidR="0054429E" w:rsidRDefault="0054429E" w:rsidP="0054429E">
      <w:pPr>
        <w:pStyle w:val="FootnoteText"/>
        <w:jc w:val="both"/>
        <w:rPr>
          <w:sz w:val="16"/>
          <w:szCs w:val="16"/>
        </w:rPr>
      </w:pPr>
      <w:r>
        <w:rPr>
          <w:rStyle w:val="FootnoteReference"/>
        </w:rPr>
        <w:footnoteRef/>
      </w:r>
      <w:r>
        <w:rPr>
          <w:sz w:val="16"/>
          <w:szCs w:val="16"/>
        </w:rPr>
        <w:t>În cazul în care în situaţiile financiare anuale consolidate nu există date privind numărul mediu anual de salariaţi, calculul se face prin cumularea datelor de la întreprinderile legate</w:t>
      </w:r>
    </w:p>
    <w:p w:rsidR="0054429E" w:rsidRPr="001E2930" w:rsidRDefault="0054429E" w:rsidP="0054429E">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29" w:rsidRDefault="009A5510">
    <w:pPr>
      <w:pStyle w:val="Header"/>
      <w:framePr w:wrap="around" w:vAnchor="text" w:hAnchor="margin" w:xAlign="right" w:y="1"/>
      <w:rPr>
        <w:rStyle w:val="PageNumber"/>
      </w:rPr>
    </w:pPr>
    <w:r>
      <w:rPr>
        <w:rStyle w:val="PageNumber"/>
      </w:rPr>
      <w:fldChar w:fldCharType="begin"/>
    </w:r>
    <w:r w:rsidR="00261605">
      <w:rPr>
        <w:rStyle w:val="PageNumber"/>
      </w:rPr>
      <w:instrText xml:space="preserve">PAGE  </w:instrText>
    </w:r>
    <w:r>
      <w:rPr>
        <w:rStyle w:val="PageNumber"/>
      </w:rPr>
      <w:fldChar w:fldCharType="end"/>
    </w:r>
  </w:p>
  <w:p w:rsidR="00EB5E29" w:rsidRDefault="007A60BF">
    <w:pPr>
      <w:pStyle w:val="Header"/>
      <w:ind w:right="360"/>
    </w:pPr>
  </w:p>
  <w:p w:rsidR="00EB5E29" w:rsidRDefault="007A60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29" w:rsidRDefault="007A60BF"/>
  <w:p w:rsidR="00EB5E29" w:rsidRDefault="007A60BF">
    <w:pPr>
      <w:pStyle w:val="Header"/>
      <w:ind w:right="360"/>
    </w:pPr>
  </w:p>
  <w:p w:rsidR="00EB5E29" w:rsidRDefault="007A60B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4"/>
      <w:gridCol w:w="5033"/>
      <w:gridCol w:w="1339"/>
    </w:tblGrid>
    <w:tr w:rsidR="00EB5E29" w:rsidRPr="00EC08FB" w:rsidTr="00CA17FB">
      <w:tc>
        <w:tcPr>
          <w:tcW w:w="2606" w:type="dxa"/>
          <w:vMerge w:val="restart"/>
          <w:shd w:val="clear" w:color="auto" w:fill="auto"/>
        </w:tcPr>
        <w:p w:rsidR="00EB5E29" w:rsidRPr="00EC08FB" w:rsidRDefault="007A60BF" w:rsidP="007C4D9E">
          <w:pPr>
            <w:pStyle w:val="Header"/>
            <w:jc w:val="center"/>
            <w:rPr>
              <w:rFonts w:ascii="Calibri" w:hAnsi="Calibri" w:cs="Calibri"/>
            </w:rPr>
          </w:pPr>
        </w:p>
        <w:p w:rsidR="00EB5E29" w:rsidRPr="00EC08FB" w:rsidRDefault="00261605" w:rsidP="007C4D9E">
          <w:pPr>
            <w:pStyle w:val="Header"/>
            <w:jc w:val="center"/>
            <w:rPr>
              <w:rFonts w:ascii="Calibri" w:hAnsi="Calibri" w:cs="Calibri"/>
              <w:lang w:val="es-ES_tradnl"/>
            </w:rPr>
          </w:pPr>
          <w:r w:rsidRPr="00EC08FB">
            <w:rPr>
              <w:rFonts w:ascii="Calibri" w:hAnsi="Calibri" w:cs="Calibri"/>
            </w:rPr>
            <w:t>AgențiapentruFinanțareaInvestițiilorRurale</w:t>
          </w:r>
        </w:p>
      </w:tc>
      <w:tc>
        <w:tcPr>
          <w:tcW w:w="6030" w:type="dxa"/>
          <w:vMerge w:val="restart"/>
          <w:shd w:val="clear" w:color="auto" w:fill="auto"/>
        </w:tcPr>
        <w:p w:rsidR="00EB5E29" w:rsidRPr="00EC08FB" w:rsidRDefault="007A60BF" w:rsidP="007C4D9E">
          <w:pPr>
            <w:pStyle w:val="Header"/>
            <w:jc w:val="center"/>
            <w:rPr>
              <w:rFonts w:ascii="Calibri" w:hAnsi="Calibri" w:cs="Calibri"/>
              <w:lang w:val="es-ES_tradnl"/>
            </w:rPr>
          </w:pPr>
        </w:p>
        <w:p w:rsidR="00EB5E2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rsidR="00EB5E2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privindgestionarea conflictului de interese</w:t>
          </w:r>
          <w:r w:rsidRPr="000077ED">
            <w:rPr>
              <w:rFonts w:asciiTheme="minorHAnsi" w:hAnsiTheme="minorHAnsi" w:cs="Arial"/>
              <w:b/>
              <w:sz w:val="16"/>
              <w:szCs w:val="16"/>
            </w:rPr>
            <w:t xml:space="preserve">la nivelul </w:t>
          </w:r>
        </w:p>
        <w:p w:rsidR="00EB5E2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rsidR="00EB5E29" w:rsidRPr="00B606D1" w:rsidRDefault="007A60BF" w:rsidP="007C4D9E">
          <w:pPr>
            <w:pStyle w:val="Header"/>
            <w:jc w:val="center"/>
            <w:rPr>
              <w:rFonts w:ascii="Calibri" w:hAnsi="Calibri" w:cs="Calibri"/>
            </w:rPr>
          </w:pPr>
        </w:p>
      </w:tc>
      <w:tc>
        <w:tcPr>
          <w:tcW w:w="1440" w:type="dxa"/>
          <w:shd w:val="clear" w:color="auto" w:fill="auto"/>
        </w:tcPr>
        <w:p w:rsidR="00EB5E29" w:rsidRPr="00EC08FB" w:rsidRDefault="00261605" w:rsidP="007C4D9E">
          <w:pPr>
            <w:pStyle w:val="Header"/>
            <w:rPr>
              <w:rFonts w:ascii="Calibri" w:hAnsi="Calibri" w:cs="Calibri"/>
              <w:lang w:val="es-ES_tradnl"/>
            </w:rPr>
          </w:pPr>
          <w:r w:rsidRPr="00EC08FB">
            <w:rPr>
              <w:rFonts w:ascii="Calibri" w:hAnsi="Calibri" w:cs="Calibri"/>
              <w:lang w:val="es-ES_tradnl"/>
            </w:rPr>
            <w:t>Ediţia 1</w:t>
          </w:r>
        </w:p>
      </w:tc>
    </w:tr>
    <w:tr w:rsidR="00EB5E29" w:rsidRPr="00EC08FB" w:rsidTr="00CA17FB">
      <w:trPr>
        <w:trHeight w:val="269"/>
      </w:trPr>
      <w:tc>
        <w:tcPr>
          <w:tcW w:w="2606" w:type="dxa"/>
          <w:vMerge/>
          <w:shd w:val="clear" w:color="auto" w:fill="auto"/>
        </w:tcPr>
        <w:p w:rsidR="00EB5E29" w:rsidRPr="00EC08FB" w:rsidRDefault="007A60BF" w:rsidP="007C4D9E">
          <w:pPr>
            <w:pStyle w:val="Header"/>
            <w:rPr>
              <w:rFonts w:ascii="Calibri" w:hAnsi="Calibri" w:cs="Calibri"/>
              <w:lang w:val="es-ES_tradnl"/>
            </w:rPr>
          </w:pPr>
        </w:p>
      </w:tc>
      <w:tc>
        <w:tcPr>
          <w:tcW w:w="6030" w:type="dxa"/>
          <w:vMerge/>
          <w:shd w:val="clear" w:color="auto" w:fill="auto"/>
        </w:tcPr>
        <w:p w:rsidR="00EB5E29" w:rsidRPr="00EC08FB" w:rsidRDefault="007A60BF" w:rsidP="007C4D9E">
          <w:pPr>
            <w:pStyle w:val="Header"/>
            <w:rPr>
              <w:rFonts w:ascii="Calibri" w:hAnsi="Calibri" w:cs="Calibri"/>
              <w:lang w:val="es-ES_tradnl"/>
            </w:rPr>
          </w:pPr>
        </w:p>
      </w:tc>
      <w:tc>
        <w:tcPr>
          <w:tcW w:w="1440" w:type="dxa"/>
          <w:vMerge w:val="restart"/>
          <w:shd w:val="clear" w:color="auto" w:fill="auto"/>
        </w:tcPr>
        <w:p w:rsidR="00EB5E29" w:rsidRPr="00EC08FB" w:rsidRDefault="00261605" w:rsidP="007C4D9E">
          <w:pPr>
            <w:pStyle w:val="Header"/>
            <w:rPr>
              <w:rFonts w:ascii="Calibri" w:hAnsi="Calibri" w:cs="Calibri"/>
              <w:lang w:val="es-ES_tradnl"/>
            </w:rPr>
          </w:pPr>
          <w:r w:rsidRPr="00EC08FB">
            <w:rPr>
              <w:rFonts w:ascii="Calibri" w:hAnsi="Calibri" w:cs="Calibri"/>
              <w:lang w:val="es-ES_tradnl"/>
            </w:rPr>
            <w:t>Revizia 0</w:t>
          </w:r>
        </w:p>
      </w:tc>
    </w:tr>
    <w:tr w:rsidR="00EB5E29" w:rsidRPr="00EC08FB" w:rsidTr="00CA17FB">
      <w:trPr>
        <w:trHeight w:val="269"/>
      </w:trPr>
      <w:tc>
        <w:tcPr>
          <w:tcW w:w="2606" w:type="dxa"/>
          <w:vMerge w:val="restart"/>
          <w:shd w:val="clear" w:color="auto" w:fill="auto"/>
        </w:tcPr>
        <w:p w:rsidR="00EB5E29" w:rsidRPr="00EC08FB" w:rsidRDefault="007A60BF" w:rsidP="007C4D9E">
          <w:pPr>
            <w:pStyle w:val="Header"/>
            <w:jc w:val="center"/>
            <w:rPr>
              <w:rFonts w:ascii="Calibri" w:hAnsi="Calibri" w:cs="Calibri"/>
              <w:lang w:val="es-ES_tradnl"/>
            </w:rPr>
          </w:pPr>
        </w:p>
      </w:tc>
      <w:tc>
        <w:tcPr>
          <w:tcW w:w="6030" w:type="dxa"/>
          <w:vMerge/>
          <w:shd w:val="clear" w:color="auto" w:fill="auto"/>
        </w:tcPr>
        <w:p w:rsidR="00EB5E29" w:rsidRPr="00EC08FB" w:rsidRDefault="007A60BF" w:rsidP="007C4D9E">
          <w:pPr>
            <w:pStyle w:val="Header"/>
            <w:rPr>
              <w:rFonts w:ascii="Calibri" w:hAnsi="Calibri" w:cs="Calibri"/>
              <w:lang w:val="es-ES_tradnl"/>
            </w:rPr>
          </w:pPr>
        </w:p>
      </w:tc>
      <w:tc>
        <w:tcPr>
          <w:tcW w:w="1440" w:type="dxa"/>
          <w:vMerge/>
          <w:shd w:val="clear" w:color="auto" w:fill="auto"/>
        </w:tcPr>
        <w:p w:rsidR="00EB5E29" w:rsidRPr="00EC08FB" w:rsidRDefault="007A60BF" w:rsidP="007C4D9E">
          <w:pPr>
            <w:pStyle w:val="Header"/>
            <w:rPr>
              <w:rFonts w:ascii="Calibri" w:hAnsi="Calibri" w:cs="Calibri"/>
              <w:lang w:val="es-ES_tradnl"/>
            </w:rPr>
          </w:pPr>
        </w:p>
      </w:tc>
    </w:tr>
    <w:tr w:rsidR="00EB5E29" w:rsidRPr="00EC08FB" w:rsidTr="00CA17FB">
      <w:tc>
        <w:tcPr>
          <w:tcW w:w="2606" w:type="dxa"/>
          <w:vMerge/>
          <w:shd w:val="clear" w:color="auto" w:fill="auto"/>
        </w:tcPr>
        <w:p w:rsidR="00EB5E29" w:rsidRPr="00EC08FB" w:rsidRDefault="007A60BF" w:rsidP="007C4D9E">
          <w:pPr>
            <w:pStyle w:val="Header"/>
            <w:rPr>
              <w:rFonts w:ascii="Calibri" w:hAnsi="Calibri" w:cs="Calibri"/>
            </w:rPr>
          </w:pPr>
        </w:p>
      </w:tc>
      <w:tc>
        <w:tcPr>
          <w:tcW w:w="6030" w:type="dxa"/>
          <w:vMerge/>
          <w:shd w:val="clear" w:color="auto" w:fill="auto"/>
        </w:tcPr>
        <w:p w:rsidR="00EB5E29" w:rsidRPr="00EC08FB" w:rsidRDefault="007A60BF" w:rsidP="007C4D9E">
          <w:pPr>
            <w:pStyle w:val="Header"/>
            <w:rPr>
              <w:rFonts w:ascii="Calibri" w:hAnsi="Calibri" w:cs="Calibri"/>
            </w:rPr>
          </w:pPr>
        </w:p>
      </w:tc>
      <w:tc>
        <w:tcPr>
          <w:tcW w:w="1440" w:type="dxa"/>
          <w:shd w:val="clear" w:color="auto" w:fill="auto"/>
        </w:tcPr>
        <w:p w:rsidR="00EB5E29" w:rsidRPr="00EC08FB" w:rsidRDefault="00261605" w:rsidP="000077ED">
          <w:pPr>
            <w:pStyle w:val="Header"/>
            <w:rPr>
              <w:rFonts w:ascii="Calibri" w:hAnsi="Calibri" w:cs="Calibri"/>
            </w:rPr>
          </w:pPr>
          <w:r w:rsidRPr="00EC08FB">
            <w:rPr>
              <w:rFonts w:ascii="Calibri" w:hAnsi="Calibri" w:cs="Calibri"/>
            </w:rPr>
            <w:t xml:space="preserve">Exemplar nr. </w:t>
          </w:r>
          <w:r>
            <w:rPr>
              <w:rFonts w:ascii="Calibri" w:hAnsi="Calibri" w:cs="Calibri"/>
            </w:rPr>
            <w:t>1</w:t>
          </w:r>
        </w:p>
      </w:tc>
    </w:tr>
  </w:tbl>
  <w:p w:rsidR="00EB5E29" w:rsidRDefault="007A60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a HARASENIUC">
    <w15:presenceInfo w15:providerId="AD" w15:userId="S-1-5-21-955442363-214915585-1614844132-1580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20"/>
  <w:characterSpacingControl w:val="doNotCompress"/>
  <w:footnotePr>
    <w:footnote w:id="0"/>
    <w:footnote w:id="1"/>
  </w:footnotePr>
  <w:endnotePr>
    <w:endnote w:id="0"/>
    <w:endnote w:id="1"/>
  </w:endnotePr>
  <w:compat/>
  <w:rsids>
    <w:rsidRoot w:val="0054429E"/>
    <w:rsid w:val="00173BD2"/>
    <w:rsid w:val="00210626"/>
    <w:rsid w:val="00233150"/>
    <w:rsid w:val="00261605"/>
    <w:rsid w:val="002B7F78"/>
    <w:rsid w:val="00365D33"/>
    <w:rsid w:val="003C48D7"/>
    <w:rsid w:val="0054429E"/>
    <w:rsid w:val="005C4E0C"/>
    <w:rsid w:val="005D1728"/>
    <w:rsid w:val="006C2184"/>
    <w:rsid w:val="00756261"/>
    <w:rsid w:val="0075772A"/>
    <w:rsid w:val="007628E1"/>
    <w:rsid w:val="007733E3"/>
    <w:rsid w:val="007A60BF"/>
    <w:rsid w:val="008D09CF"/>
    <w:rsid w:val="009A5510"/>
    <w:rsid w:val="009E78A8"/>
    <w:rsid w:val="00AF5479"/>
    <w:rsid w:val="00B72150"/>
    <w:rsid w:val="00C65F9A"/>
    <w:rsid w:val="00D251AF"/>
    <w:rsid w:val="00DD6D2F"/>
    <w:rsid w:val="00E141B4"/>
    <w:rsid w:val="00E55221"/>
    <w:rsid w:val="00E95E4F"/>
    <w:rsid w:val="00EC26F7"/>
    <w:rsid w:val="00FB7C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Ecaterina BAROS</dc:creator>
  <cp:lastModifiedBy>Hp</cp:lastModifiedBy>
  <cp:revision>6</cp:revision>
  <dcterms:created xsi:type="dcterms:W3CDTF">2025-07-28T10:26:00Z</dcterms:created>
  <dcterms:modified xsi:type="dcterms:W3CDTF">2025-08-03T12:49:00Z</dcterms:modified>
</cp:coreProperties>
</file>